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CA2C44" w:rsidRPr="00CA2C44" w:rsidRDefault="00CA2C44" w:rsidP="00CA2C44">
      <w:pPr>
        <w:spacing w:after="160"/>
        <w:ind w:firstLine="720"/>
        <w:jc w:val="center"/>
        <w:rPr>
          <w:rFonts w:ascii="GHEA Grapalat" w:hAnsi="GHEA Grapalat"/>
          <w:sz w:val="20"/>
          <w:szCs w:val="20"/>
          <w:lang w:val="af-ZA" w:eastAsia="en-US" w:bidi="ar-SA"/>
        </w:rPr>
      </w:pPr>
    </w:p>
    <w:p w:rsidR="00CA2C44" w:rsidRPr="00CA2C44" w:rsidRDefault="00CA2C44" w:rsidP="00CA2C44">
      <w:pPr>
        <w:ind w:firstLine="720"/>
        <w:jc w:val="center"/>
        <w:rPr>
          <w:rFonts w:ascii="GHEA Grapalat" w:hAnsi="GHEA Grapalat"/>
          <w:i/>
          <w:sz w:val="20"/>
          <w:szCs w:val="20"/>
          <w:lang w:eastAsia="en-US" w:bidi="ar-SA"/>
        </w:rPr>
      </w:pPr>
      <w:r w:rsidRPr="00CA2C44">
        <w:rPr>
          <w:rFonts w:ascii="GHEA Grapalat" w:hAnsi="GHEA Grapalat"/>
          <w:i/>
          <w:sz w:val="20"/>
          <w:szCs w:val="20"/>
          <w:lang w:eastAsia="en-US" w:bidi="ar-SA"/>
        </w:rPr>
        <w:t>ОБЪЯВЛЕНИЕ О ЗАПРОСЕ КОТИРОВОК</w:t>
      </w:r>
    </w:p>
    <w:p w:rsidR="00CA2C44" w:rsidRPr="00CA2C44" w:rsidRDefault="00CA2C44" w:rsidP="00CA2C44">
      <w:pPr>
        <w:ind w:left="142" w:right="139"/>
        <w:jc w:val="center"/>
        <w:rPr>
          <w:rFonts w:ascii="GHEA Grapalat" w:hAnsi="GHEA Grapalat"/>
          <w:i/>
          <w:sz w:val="20"/>
          <w:szCs w:val="20"/>
          <w:lang w:eastAsia="en-US" w:bidi="ar-SA"/>
        </w:rPr>
      </w:pPr>
      <w:r w:rsidRPr="00CA2C44">
        <w:rPr>
          <w:rFonts w:ascii="GHEA Grapalat" w:hAnsi="GHEA Grapalat"/>
          <w:i/>
          <w:sz w:val="20"/>
          <w:szCs w:val="20"/>
          <w:lang w:eastAsia="en-US" w:bidi="ar-SA"/>
        </w:rPr>
        <w:t xml:space="preserve">Настоящий текст объявления утвержден решением </w:t>
      </w:r>
      <w:r w:rsidRPr="00CA2C44">
        <w:rPr>
          <w:rFonts w:ascii="GHEA Grapalat" w:hAnsi="GHEA Grapalat"/>
          <w:i/>
          <w:sz w:val="20"/>
          <w:szCs w:val="20"/>
          <w:lang w:val="en-US" w:eastAsia="en-US" w:bidi="ar-SA"/>
        </w:rPr>
        <w:t>N</w:t>
      </w:r>
      <w:r w:rsidRPr="00CA2C44">
        <w:rPr>
          <w:rFonts w:ascii="GHEA Grapalat" w:hAnsi="GHEA Grapalat"/>
          <w:i/>
          <w:sz w:val="20"/>
          <w:szCs w:val="20"/>
          <w:lang w:eastAsia="en-US" w:bidi="ar-SA"/>
        </w:rPr>
        <w:t xml:space="preserve"> 1 Комиссии </w:t>
      </w:r>
    </w:p>
    <w:p w:rsidR="00CA2C44" w:rsidRPr="00CA2C44" w:rsidRDefault="00CA2C44" w:rsidP="00CA2C44">
      <w:pPr>
        <w:ind w:left="142" w:right="139"/>
        <w:jc w:val="center"/>
        <w:rPr>
          <w:rFonts w:ascii="GHEA Grapalat" w:hAnsi="GHEA Grapalat"/>
          <w:i/>
          <w:sz w:val="20"/>
          <w:szCs w:val="20"/>
          <w:lang w:eastAsia="en-US" w:bidi="ar-SA"/>
        </w:rPr>
      </w:pPr>
      <w:r w:rsidRPr="00CA2C44">
        <w:rPr>
          <w:rFonts w:ascii="GHEA Grapalat" w:hAnsi="GHEA Grapalat"/>
          <w:i/>
          <w:sz w:val="20"/>
          <w:szCs w:val="20"/>
          <w:lang w:eastAsia="en-US" w:bidi="ar-SA"/>
        </w:rPr>
        <w:t xml:space="preserve">по запросе котировок от </w:t>
      </w:r>
      <w:r w:rsidR="00F4393F" w:rsidRPr="00F4393F">
        <w:rPr>
          <w:rFonts w:ascii="GHEA Grapalat" w:hAnsi="GHEA Grapalat"/>
          <w:i/>
          <w:sz w:val="20"/>
          <w:szCs w:val="20"/>
          <w:lang w:eastAsia="en-US" w:bidi="ar-SA"/>
        </w:rPr>
        <w:t>0</w:t>
      </w:r>
      <w:r w:rsidR="0052408D">
        <w:rPr>
          <w:rFonts w:ascii="GHEA Grapalat" w:hAnsi="GHEA Grapalat"/>
          <w:i/>
          <w:sz w:val="20"/>
          <w:szCs w:val="20"/>
          <w:lang w:val="en-US" w:eastAsia="en-US" w:bidi="ar-SA"/>
        </w:rPr>
        <w:t>7</w:t>
      </w:r>
      <w:r w:rsidR="00F4393F" w:rsidRPr="00F4393F">
        <w:rPr>
          <w:rFonts w:ascii="GHEA Grapalat" w:hAnsi="GHEA Grapalat"/>
          <w:i/>
          <w:sz w:val="20"/>
          <w:szCs w:val="20"/>
          <w:lang w:eastAsia="en-US" w:bidi="ar-SA"/>
        </w:rPr>
        <w:t xml:space="preserve">  феврал</w:t>
      </w:r>
      <w:r w:rsidRPr="00CA2C44">
        <w:rPr>
          <w:rFonts w:ascii="GHEA Grapalat" w:hAnsi="GHEA Grapalat"/>
          <w:i/>
          <w:sz w:val="20"/>
          <w:szCs w:val="20"/>
          <w:lang w:eastAsia="en-US" w:bidi="ar-SA"/>
        </w:rPr>
        <w:t xml:space="preserve">я 2020 года </w:t>
      </w:r>
    </w:p>
    <w:p w:rsidR="00CA2C44" w:rsidRPr="00CA2C44" w:rsidRDefault="00CA2C44" w:rsidP="00CA2C44">
      <w:pPr>
        <w:spacing w:after="160"/>
        <w:ind w:firstLine="720"/>
        <w:jc w:val="center"/>
        <w:rPr>
          <w:rFonts w:ascii="GHEA Grapalat" w:hAnsi="GHEA Grapalat"/>
          <w:sz w:val="20"/>
          <w:szCs w:val="20"/>
          <w:u w:val="single"/>
          <w:lang w:eastAsia="en-US" w:bidi="ar-SA"/>
        </w:rPr>
      </w:pPr>
      <w:r w:rsidRPr="00CA2C44">
        <w:rPr>
          <w:rFonts w:ascii="GHEA Grapalat" w:hAnsi="GHEA Grapalat"/>
          <w:i/>
          <w:sz w:val="20"/>
          <w:szCs w:val="20"/>
          <w:lang w:eastAsia="en-US" w:bidi="ar-SA"/>
        </w:rPr>
        <w:t xml:space="preserve">Код запроса котировок  </w:t>
      </w:r>
      <w:r w:rsidRPr="00CA2C44">
        <w:rPr>
          <w:rFonts w:ascii="GHEA Grapalat" w:hAnsi="GHEA Grapalat"/>
          <w:sz w:val="20"/>
          <w:szCs w:val="20"/>
          <w:lang w:val="en-US" w:eastAsia="en-US" w:bidi="ar-SA"/>
        </w:rPr>
        <w:t>AM</w:t>
      </w:r>
      <w:r w:rsidRPr="00CA2C44">
        <w:rPr>
          <w:rFonts w:ascii="GHEA Grapalat" w:hAnsi="GHEA Grapalat"/>
          <w:sz w:val="20"/>
          <w:szCs w:val="20"/>
          <w:lang w:eastAsia="en-US" w:bidi="ar-SA"/>
        </w:rPr>
        <w:t>А</w:t>
      </w:r>
      <w:r w:rsidR="00F4393F">
        <w:rPr>
          <w:rFonts w:ascii="GHEA Grapalat" w:hAnsi="GHEA Grapalat"/>
          <w:sz w:val="20"/>
          <w:szCs w:val="20"/>
          <w:lang w:eastAsia="en-US" w:bidi="ar-SA"/>
        </w:rPr>
        <w:t>R</w:t>
      </w:r>
      <w:r w:rsidRPr="00CA2C44">
        <w:rPr>
          <w:rFonts w:ascii="GHEA Grapalat" w:hAnsi="GHEA Grapalat"/>
          <w:sz w:val="20"/>
          <w:szCs w:val="20"/>
          <w:lang w:val="en-US" w:eastAsia="en-US" w:bidi="ar-SA"/>
        </w:rPr>
        <w:t>HG</w:t>
      </w:r>
      <w:r w:rsidRPr="00CA2C44">
        <w:rPr>
          <w:rFonts w:ascii="GHEA Grapalat" w:hAnsi="GHEA Grapalat"/>
          <w:sz w:val="20"/>
          <w:szCs w:val="20"/>
          <w:lang w:eastAsia="en-US" w:bidi="ar-SA"/>
        </w:rPr>
        <w:t>-</w:t>
      </w:r>
      <w:r w:rsidRPr="00CA2C44">
        <w:rPr>
          <w:rFonts w:ascii="GHEA Grapalat" w:hAnsi="GHEA Grapalat"/>
          <w:sz w:val="20"/>
          <w:szCs w:val="20"/>
          <w:lang w:val="en-AU" w:eastAsia="en-US" w:bidi="ar-SA"/>
        </w:rPr>
        <w:t>GHAPDZB</w:t>
      </w:r>
      <w:r w:rsidRPr="00CA2C44">
        <w:rPr>
          <w:rFonts w:ascii="GHEA Grapalat" w:hAnsi="GHEA Grapalat"/>
          <w:sz w:val="20"/>
          <w:szCs w:val="20"/>
          <w:lang w:eastAsia="en-US" w:bidi="ar-SA"/>
        </w:rPr>
        <w:t>-20/01</w:t>
      </w:r>
    </w:p>
    <w:p w:rsidR="00CA2C44" w:rsidRPr="00CA2C44" w:rsidRDefault="00CA2C44" w:rsidP="00CA2C44">
      <w:pPr>
        <w:spacing w:after="160"/>
        <w:ind w:firstLine="720"/>
        <w:jc w:val="both"/>
        <w:rPr>
          <w:rFonts w:ascii="GHEA Grapalat" w:hAnsi="GHEA Grapalat"/>
          <w:i/>
          <w:sz w:val="20"/>
          <w:szCs w:val="20"/>
        </w:rPr>
      </w:pPr>
      <w:r w:rsidRPr="00CA2C44">
        <w:rPr>
          <w:rFonts w:ascii="GHEA Grapalat" w:hAnsi="GHEA Grapalat"/>
          <w:i/>
          <w:sz w:val="20"/>
          <w:szCs w:val="20"/>
        </w:rPr>
        <w:t xml:space="preserve">    Заказчик </w:t>
      </w:r>
      <w:r w:rsidRPr="00CA2C44">
        <w:rPr>
          <w:rFonts w:ascii="GHEA Grapalat" w:hAnsi="GHEA Grapalat"/>
          <w:i/>
          <w:sz w:val="20"/>
          <w:szCs w:val="20"/>
          <w:lang w:eastAsia="en-US" w:bidi="ar-SA"/>
        </w:rPr>
        <w:t>Араратский область РА, о.А</w:t>
      </w:r>
      <w:r w:rsidR="00F4393F">
        <w:rPr>
          <w:rFonts w:ascii="GHEA Grapalat" w:hAnsi="GHEA Grapalat"/>
          <w:i/>
          <w:sz w:val="20"/>
          <w:szCs w:val="20"/>
          <w:lang w:eastAsia="en-US" w:bidi="ar-SA"/>
        </w:rPr>
        <w:t>рмаш</w:t>
      </w:r>
      <w:r w:rsidRPr="00CA2C44">
        <w:rPr>
          <w:rFonts w:ascii="GHEA Grapalat" w:hAnsi="GHEA Grapalat"/>
          <w:i/>
          <w:sz w:val="20"/>
          <w:szCs w:val="20"/>
          <w:lang w:eastAsia="en-US" w:bidi="ar-SA"/>
        </w:rPr>
        <w:t xml:space="preserve">  Детский сад» ОНКО</w:t>
      </w:r>
      <w:r w:rsidRPr="00CA2C44">
        <w:rPr>
          <w:rFonts w:ascii="GHEA Grapalat" w:hAnsi="GHEA Grapalat"/>
          <w:sz w:val="20"/>
          <w:szCs w:val="20"/>
          <w:lang w:eastAsia="en-US" w:bidi="ar-SA"/>
        </w:rPr>
        <w:t xml:space="preserve"> </w:t>
      </w:r>
      <w:r w:rsidRPr="00CA2C44">
        <w:rPr>
          <w:rFonts w:ascii="GHEA Grapalat" w:hAnsi="GHEA Grapalat"/>
          <w:i/>
          <w:sz w:val="20"/>
          <w:szCs w:val="20"/>
        </w:rPr>
        <w:t>находящийся по адресу:</w:t>
      </w:r>
      <w:r w:rsidRPr="00CA2C44">
        <w:rPr>
          <w:rFonts w:ascii="GHEA Grapalat" w:hAnsi="GHEA Grapalat"/>
          <w:i/>
          <w:sz w:val="20"/>
          <w:szCs w:val="20"/>
          <w:lang w:eastAsia="en-US" w:bidi="ar-SA"/>
        </w:rPr>
        <w:t xml:space="preserve"> Араратском  областе РА, о. А</w:t>
      </w:r>
      <w:r w:rsidR="00F4393F">
        <w:rPr>
          <w:rFonts w:ascii="GHEA Grapalat" w:hAnsi="GHEA Grapalat"/>
          <w:i/>
          <w:sz w:val="20"/>
          <w:szCs w:val="20"/>
          <w:lang w:eastAsia="en-US" w:bidi="ar-SA"/>
        </w:rPr>
        <w:t xml:space="preserve">рмаш </w:t>
      </w:r>
      <w:r w:rsidRPr="00CA2C44">
        <w:rPr>
          <w:rFonts w:ascii="GHEA Grapalat" w:hAnsi="GHEA Grapalat"/>
          <w:i/>
          <w:sz w:val="20"/>
          <w:szCs w:val="20"/>
          <w:lang w:eastAsia="en-US" w:bidi="ar-SA"/>
        </w:rPr>
        <w:t xml:space="preserve">    улица </w:t>
      </w:r>
      <w:r w:rsidR="00F4393F">
        <w:rPr>
          <w:rFonts w:ascii="GHEA Grapalat" w:hAnsi="GHEA Grapalat"/>
          <w:i/>
          <w:sz w:val="20"/>
          <w:szCs w:val="20"/>
          <w:lang w:eastAsia="en-US" w:bidi="ar-SA"/>
        </w:rPr>
        <w:t xml:space="preserve"> Анрапетютян 1</w:t>
      </w:r>
      <w:r w:rsidRPr="00CA2C44">
        <w:rPr>
          <w:rFonts w:ascii="GHEA Grapalat" w:hAnsi="GHEA Grapalat"/>
          <w:i/>
          <w:sz w:val="20"/>
          <w:szCs w:val="20"/>
          <w:lang w:eastAsia="en-US" w:bidi="ar-SA"/>
        </w:rPr>
        <w:t xml:space="preserve">   </w:t>
      </w:r>
      <w:r w:rsidRPr="00CA2C44">
        <w:rPr>
          <w:rFonts w:ascii="GHEA Grapalat" w:hAnsi="GHEA Grapalat"/>
          <w:i/>
          <w:sz w:val="20"/>
          <w:szCs w:val="20"/>
        </w:rPr>
        <w:t>объявляет запросе катировок конкурс, который проводится одним этапом.</w:t>
      </w:r>
    </w:p>
    <w:p w:rsidR="00CA2C44" w:rsidRPr="00CA2C44" w:rsidRDefault="00CA2C44" w:rsidP="00CA2C44">
      <w:pPr>
        <w:widowControl w:val="0"/>
        <w:ind w:firstLine="567"/>
        <w:jc w:val="both"/>
        <w:rPr>
          <w:rFonts w:ascii="GHEA Grapalat" w:hAnsi="GHEA Grapalat"/>
          <w:i/>
          <w:spacing w:val="6"/>
          <w:sz w:val="20"/>
          <w:szCs w:val="20"/>
        </w:rPr>
      </w:pPr>
      <w:r w:rsidRPr="00CA2C44">
        <w:rPr>
          <w:rFonts w:ascii="GHEA Grapalat" w:hAnsi="GHEA Grapalat"/>
          <w:i/>
          <w:sz w:val="20"/>
          <w:szCs w:val="20"/>
        </w:rPr>
        <w:t>Участнику, отобранному по итогам настоящей процедуры, в</w:t>
      </w:r>
      <w:r w:rsidRPr="00CA2C44">
        <w:rPr>
          <w:rFonts w:ascii="Courier New" w:hAnsi="Courier New" w:cs="Courier New"/>
          <w:i/>
          <w:sz w:val="20"/>
          <w:szCs w:val="20"/>
          <w:lang w:val="en-US"/>
        </w:rPr>
        <w:t> </w:t>
      </w:r>
      <w:r w:rsidRPr="00CA2C44">
        <w:rPr>
          <w:rFonts w:ascii="GHEA Grapalat" w:hAnsi="GHEA Grapalat"/>
          <w:i/>
          <w:spacing w:val="6"/>
          <w:sz w:val="20"/>
          <w:szCs w:val="20"/>
        </w:rPr>
        <w:t>установленном</w:t>
      </w:r>
      <w:r w:rsidRPr="00CA2C44">
        <w:rPr>
          <w:rFonts w:ascii="Courier New" w:hAnsi="Courier New" w:cs="Courier New"/>
          <w:i/>
          <w:spacing w:val="6"/>
          <w:sz w:val="20"/>
          <w:szCs w:val="20"/>
          <w:lang w:val="en-US"/>
        </w:rPr>
        <w:t> </w:t>
      </w:r>
      <w:r w:rsidRPr="00CA2C44">
        <w:rPr>
          <w:rFonts w:ascii="GHEA Grapalat" w:hAnsi="GHEA Grapalat"/>
          <w:i/>
          <w:spacing w:val="6"/>
          <w:sz w:val="20"/>
          <w:szCs w:val="20"/>
        </w:rPr>
        <w:t xml:space="preserve">порядке будет предложено заключить договор по поставку </w:t>
      </w:r>
      <w:r w:rsidRPr="00CA2C44">
        <w:rPr>
          <w:rFonts w:ascii="GHEA Grapalat" w:hAnsi="GHEA Grapalat"/>
          <w:i/>
          <w:sz w:val="20"/>
          <w:szCs w:val="20"/>
          <w:lang w:eastAsia="en-US" w:bidi="ar-SA"/>
        </w:rPr>
        <w:t xml:space="preserve"> продуктов питания </w:t>
      </w:r>
      <w:r w:rsidRPr="00CA2C44">
        <w:rPr>
          <w:rFonts w:ascii="GHEA Grapalat" w:hAnsi="GHEA Grapalat"/>
          <w:i/>
          <w:sz w:val="20"/>
          <w:szCs w:val="20"/>
        </w:rPr>
        <w:t xml:space="preserve"> (далее — договор).</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A2C44">
        <w:rPr>
          <w:rFonts w:ascii="Courier New" w:hAnsi="Courier New" w:cs="Courier New"/>
          <w:i/>
          <w:sz w:val="20"/>
          <w:szCs w:val="20"/>
          <w:lang w:val="en-US"/>
        </w:rPr>
        <w:t> </w:t>
      </w:r>
      <w:r w:rsidRPr="00CA2C44">
        <w:rPr>
          <w:rFonts w:ascii="GHEA Grapalat" w:hAnsi="GHEA Grapalat"/>
          <w:i/>
          <w:sz w:val="20"/>
          <w:szCs w:val="20"/>
        </w:rPr>
        <w:t>настоящей процедуре.</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Отобранный участник определяется из числа участников, подавших заявки, оцененные удовлетворительно</w:t>
      </w:r>
      <w:r w:rsidRPr="00CA2C44">
        <w:rPr>
          <w:rFonts w:ascii="GHEA Grapalat" w:hAnsi="GHEA Grapalat"/>
          <w:i/>
          <w:sz w:val="20"/>
          <w:szCs w:val="20"/>
          <w:lang w:val="hy-AM"/>
        </w:rPr>
        <w:t xml:space="preserve"> </w:t>
      </w:r>
      <w:r w:rsidRPr="00CA2C44">
        <w:rPr>
          <w:rFonts w:ascii="GHEA Grapalat" w:hAnsi="GHEA Grapalat"/>
          <w:i/>
          <w:sz w:val="20"/>
          <w:szCs w:val="20"/>
        </w:rPr>
        <w:t>по неценовым условиям, по принципу предпочтения, отдаваемого участнику, представившему минимальное ценовое предложение.</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CA2C44">
        <w:rPr>
          <w:rFonts w:ascii="Courier New" w:hAnsi="Courier New" w:cs="Courier New"/>
          <w:i/>
          <w:sz w:val="20"/>
          <w:szCs w:val="20"/>
          <w:lang w:val="en-US"/>
        </w:rPr>
        <w:t> </w:t>
      </w:r>
      <w:r w:rsidRPr="00CA2C44">
        <w:rPr>
          <w:rFonts w:ascii="GHEA Grapalat" w:hAnsi="GHEA Grapalat"/>
          <w:i/>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CA2C44" w:rsidRPr="00CA2C44" w:rsidRDefault="00CA2C44" w:rsidP="00CA2C44">
      <w:pPr>
        <w:widowControl w:val="0"/>
        <w:ind w:firstLine="567"/>
        <w:jc w:val="both"/>
        <w:rPr>
          <w:rFonts w:ascii="GHEA Grapalat" w:hAnsi="GHEA Grapalat"/>
          <w:i/>
          <w:spacing w:val="-6"/>
          <w:sz w:val="20"/>
          <w:szCs w:val="20"/>
        </w:rPr>
      </w:pPr>
      <w:r w:rsidRPr="00CA2C44">
        <w:rPr>
          <w:rFonts w:ascii="GHEA Grapalat" w:hAnsi="GHEA Grapalat"/>
          <w:i/>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2C44">
        <w:rPr>
          <w:rFonts w:ascii="Courier New" w:hAnsi="Courier New" w:cs="Courier New"/>
          <w:i/>
          <w:spacing w:val="-6"/>
          <w:sz w:val="20"/>
          <w:szCs w:val="20"/>
          <w:lang w:val="en-US"/>
        </w:rPr>
        <w:t> </w:t>
      </w:r>
      <w:r w:rsidRPr="00CA2C44">
        <w:rPr>
          <w:rFonts w:ascii="GHEA Grapalat" w:hAnsi="GHEA Grapalat"/>
          <w:i/>
          <w:spacing w:val="-6"/>
          <w:sz w:val="20"/>
          <w:szCs w:val="20"/>
        </w:rPr>
        <w:t xml:space="preserve">электронной форме в течение рабочего дня, следующего за днем получения заявления. </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Неполучение приглашения не ограничивает права участника на участие в</w:t>
      </w:r>
      <w:r w:rsidRPr="00CA2C44">
        <w:rPr>
          <w:rFonts w:ascii="Courier New" w:hAnsi="Courier New" w:cs="Courier New"/>
          <w:i/>
          <w:sz w:val="20"/>
          <w:szCs w:val="20"/>
          <w:lang w:val="en-US"/>
        </w:rPr>
        <w:t> </w:t>
      </w:r>
      <w:r w:rsidRPr="00CA2C44">
        <w:rPr>
          <w:rFonts w:ascii="GHEA Grapalat" w:hAnsi="GHEA Grapalat"/>
          <w:i/>
          <w:sz w:val="20"/>
          <w:szCs w:val="20"/>
        </w:rPr>
        <w:t>настоящей процедуре.</w:t>
      </w:r>
    </w:p>
    <w:p w:rsidR="00CA2C44" w:rsidRPr="00CA2C44" w:rsidRDefault="00CA2C44" w:rsidP="00CA2C44">
      <w:pPr>
        <w:widowControl w:val="0"/>
        <w:jc w:val="both"/>
        <w:rPr>
          <w:rFonts w:ascii="GHEA Grapalat" w:hAnsi="GHEA Grapalat"/>
          <w:i/>
          <w:sz w:val="20"/>
          <w:szCs w:val="20"/>
        </w:rPr>
      </w:pPr>
      <w:r w:rsidRPr="00CA2C44">
        <w:rPr>
          <w:rFonts w:ascii="GHEA Grapalat" w:hAnsi="GHEA Grapalat"/>
          <w:i/>
          <w:sz w:val="20"/>
          <w:szCs w:val="20"/>
        </w:rPr>
        <w:t xml:space="preserve">    Заявки на на запросе катировок необходимо подавать по адресу</w:t>
      </w:r>
      <w:r w:rsidRPr="00CA2C44">
        <w:rPr>
          <w:rFonts w:ascii="GHEA Grapalat" w:hAnsi="GHEA Grapalat"/>
          <w:i/>
          <w:spacing w:val="6"/>
          <w:sz w:val="20"/>
          <w:szCs w:val="20"/>
        </w:rPr>
        <w:t xml:space="preserve"> </w:t>
      </w:r>
      <w:r w:rsidRPr="00CA2C44">
        <w:rPr>
          <w:rFonts w:ascii="GHEA Grapalat" w:hAnsi="GHEA Grapalat"/>
          <w:i/>
          <w:sz w:val="20"/>
          <w:szCs w:val="20"/>
          <w:lang w:eastAsia="en-US" w:bidi="ar-SA"/>
        </w:rPr>
        <w:t xml:space="preserve">Араратский область РА, </w:t>
      </w:r>
      <w:r w:rsidR="00F4393F">
        <w:rPr>
          <w:rFonts w:ascii="GHEA Grapalat" w:hAnsi="GHEA Grapalat"/>
          <w:i/>
          <w:sz w:val="20"/>
          <w:szCs w:val="20"/>
          <w:lang w:eastAsia="en-US" w:bidi="ar-SA"/>
        </w:rPr>
        <w:t xml:space="preserve">о. </w:t>
      </w:r>
      <w:r w:rsidRPr="00CA2C44">
        <w:rPr>
          <w:rFonts w:ascii="GHEA Grapalat" w:hAnsi="GHEA Grapalat"/>
          <w:i/>
          <w:sz w:val="20"/>
          <w:szCs w:val="20"/>
          <w:lang w:eastAsia="en-US" w:bidi="ar-SA"/>
        </w:rPr>
        <w:t>А</w:t>
      </w:r>
      <w:r w:rsidR="00F4393F">
        <w:rPr>
          <w:rFonts w:ascii="GHEA Grapalat" w:hAnsi="GHEA Grapalat"/>
          <w:i/>
          <w:sz w:val="20"/>
          <w:szCs w:val="20"/>
          <w:lang w:eastAsia="en-US" w:bidi="ar-SA"/>
        </w:rPr>
        <w:t xml:space="preserve">рмаш </w:t>
      </w:r>
      <w:r w:rsidRPr="00CA2C44">
        <w:rPr>
          <w:rFonts w:ascii="GHEA Grapalat" w:hAnsi="GHEA Grapalat"/>
          <w:i/>
          <w:sz w:val="20"/>
          <w:szCs w:val="20"/>
          <w:lang w:eastAsia="en-US" w:bidi="ar-SA"/>
        </w:rPr>
        <w:t xml:space="preserve"> улица </w:t>
      </w:r>
      <w:r w:rsidR="00F4393F">
        <w:rPr>
          <w:rFonts w:ascii="GHEA Grapalat" w:hAnsi="GHEA Grapalat"/>
          <w:i/>
          <w:sz w:val="20"/>
          <w:szCs w:val="20"/>
          <w:lang w:eastAsia="en-US" w:bidi="ar-SA"/>
        </w:rPr>
        <w:t>Анрапетютян 1</w:t>
      </w:r>
      <w:r w:rsidR="00F4393F" w:rsidRPr="00CA2C44">
        <w:rPr>
          <w:rFonts w:ascii="GHEA Grapalat" w:hAnsi="GHEA Grapalat"/>
          <w:i/>
          <w:sz w:val="20"/>
          <w:szCs w:val="20"/>
          <w:lang w:eastAsia="en-US" w:bidi="ar-SA"/>
        </w:rPr>
        <w:t xml:space="preserve">   </w:t>
      </w:r>
      <w:r w:rsidRPr="00CA2C44">
        <w:rPr>
          <w:rFonts w:ascii="GHEA Grapalat" w:hAnsi="GHEA Grapalat"/>
          <w:i/>
          <w:sz w:val="20"/>
          <w:szCs w:val="20"/>
          <w:lang w:eastAsia="en-US" w:bidi="ar-SA"/>
        </w:rPr>
        <w:t>Детский сад» ОНКО</w:t>
      </w:r>
      <w:r w:rsidRPr="00CA2C44">
        <w:rPr>
          <w:rFonts w:ascii="GHEA Grapalat" w:hAnsi="GHEA Grapalat"/>
          <w:i/>
          <w:sz w:val="20"/>
          <w:szCs w:val="20"/>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 xml:space="preserve">Вскрытие заявок будет проводиться по адресу </w:t>
      </w:r>
      <w:r w:rsidRPr="00CA2C44">
        <w:rPr>
          <w:rFonts w:ascii="GHEA Grapalat" w:hAnsi="GHEA Grapalat"/>
          <w:i/>
          <w:sz w:val="20"/>
          <w:szCs w:val="20"/>
          <w:lang w:eastAsia="en-US" w:bidi="ar-SA"/>
        </w:rPr>
        <w:t>Араратский область РА, А</w:t>
      </w:r>
      <w:r w:rsidR="00F4393F">
        <w:rPr>
          <w:rFonts w:ascii="GHEA Grapalat" w:hAnsi="GHEA Grapalat"/>
          <w:i/>
          <w:sz w:val="20"/>
          <w:szCs w:val="20"/>
          <w:lang w:eastAsia="en-US" w:bidi="ar-SA"/>
        </w:rPr>
        <w:t xml:space="preserve">рмаш </w:t>
      </w:r>
      <w:r w:rsidRPr="00CA2C44">
        <w:rPr>
          <w:rFonts w:ascii="GHEA Grapalat" w:hAnsi="GHEA Grapalat"/>
          <w:i/>
          <w:sz w:val="20"/>
          <w:szCs w:val="20"/>
          <w:lang w:eastAsia="en-US" w:bidi="ar-SA"/>
        </w:rPr>
        <w:t xml:space="preserve"> улица </w:t>
      </w:r>
      <w:r w:rsidR="00F4393F">
        <w:rPr>
          <w:rFonts w:ascii="GHEA Grapalat" w:hAnsi="GHEA Grapalat"/>
          <w:i/>
          <w:sz w:val="20"/>
          <w:szCs w:val="20"/>
          <w:lang w:eastAsia="en-US" w:bidi="ar-SA"/>
        </w:rPr>
        <w:t>Анрапетютян 1</w:t>
      </w:r>
      <w:r w:rsidR="00F4393F" w:rsidRPr="00CA2C44">
        <w:rPr>
          <w:rFonts w:ascii="GHEA Grapalat" w:hAnsi="GHEA Grapalat"/>
          <w:i/>
          <w:sz w:val="20"/>
          <w:szCs w:val="20"/>
          <w:lang w:eastAsia="en-US" w:bidi="ar-SA"/>
        </w:rPr>
        <w:t xml:space="preserve">   </w:t>
      </w:r>
      <w:r w:rsidRPr="00CA2C44">
        <w:rPr>
          <w:rFonts w:ascii="GHEA Grapalat" w:hAnsi="GHEA Grapalat"/>
          <w:i/>
          <w:sz w:val="20"/>
          <w:szCs w:val="20"/>
          <w:lang w:eastAsia="en-US" w:bidi="ar-SA"/>
        </w:rPr>
        <w:t>Детский сад» ОНКО</w:t>
      </w:r>
      <w:r w:rsidRPr="00CA2C44">
        <w:rPr>
          <w:rFonts w:ascii="GHEA Grapalat" w:hAnsi="GHEA Grapalat"/>
          <w:i/>
          <w:sz w:val="20"/>
          <w:szCs w:val="20"/>
        </w:rPr>
        <w:t xml:space="preserve"> в 11:00 часов "</w:t>
      </w:r>
      <w:r w:rsidR="00F4393F">
        <w:rPr>
          <w:rFonts w:ascii="GHEA Grapalat" w:hAnsi="GHEA Grapalat"/>
          <w:i/>
          <w:sz w:val="20"/>
          <w:szCs w:val="20"/>
        </w:rPr>
        <w:t>1</w:t>
      </w:r>
      <w:r w:rsidR="0052408D" w:rsidRPr="0052408D">
        <w:rPr>
          <w:rFonts w:ascii="GHEA Grapalat" w:hAnsi="GHEA Grapalat"/>
          <w:i/>
          <w:sz w:val="20"/>
          <w:szCs w:val="20"/>
        </w:rPr>
        <w:t>4</w:t>
      </w:r>
      <w:r w:rsidRPr="00CA2C44">
        <w:rPr>
          <w:rFonts w:ascii="GHEA Grapalat" w:hAnsi="GHEA Grapalat"/>
          <w:i/>
          <w:sz w:val="20"/>
          <w:szCs w:val="20"/>
        </w:rPr>
        <w:t>" "</w:t>
      </w:r>
      <w:r w:rsidR="00F4393F">
        <w:rPr>
          <w:rFonts w:ascii="GHEA Grapalat" w:hAnsi="GHEA Grapalat"/>
          <w:i/>
          <w:sz w:val="20"/>
          <w:szCs w:val="20"/>
        </w:rPr>
        <w:t xml:space="preserve"> феврал</w:t>
      </w:r>
      <w:r w:rsidRPr="00CA2C44">
        <w:rPr>
          <w:rFonts w:ascii="GHEA Grapalat" w:hAnsi="GHEA Grapalat"/>
          <w:i/>
          <w:sz w:val="20"/>
          <w:szCs w:val="20"/>
        </w:rPr>
        <w:t>я" "2020 году.</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CA2C44">
        <w:rPr>
          <w:rFonts w:ascii="Courier New" w:hAnsi="Courier New" w:cs="Courier New"/>
          <w:i/>
          <w:sz w:val="20"/>
          <w:szCs w:val="20"/>
          <w:lang w:val="en-US"/>
        </w:rPr>
        <w:t> </w:t>
      </w:r>
      <w:r w:rsidRPr="00CA2C44">
        <w:rPr>
          <w:rFonts w:ascii="GHEA Grapalat" w:hAnsi="GHEA Grapalat"/>
          <w:i/>
          <w:sz w:val="20"/>
          <w:szCs w:val="20"/>
        </w:rPr>
        <w:t>настоящий конкурс. Для подачи жалобы требуется плата в размере 30</w:t>
      </w:r>
      <w:r w:rsidRPr="00CA2C44">
        <w:rPr>
          <w:rFonts w:ascii="Courier New" w:hAnsi="Courier New" w:cs="Courier New"/>
          <w:i/>
          <w:sz w:val="20"/>
          <w:szCs w:val="20"/>
          <w:lang w:val="en-US"/>
        </w:rPr>
        <w:t> </w:t>
      </w:r>
      <w:r w:rsidRPr="00CA2C44">
        <w:rPr>
          <w:rFonts w:ascii="GHEA Grapalat" w:hAnsi="GHEA Grapalat"/>
          <w:i/>
          <w:sz w:val="20"/>
          <w:szCs w:val="20"/>
        </w:rPr>
        <w:t>000</w:t>
      </w:r>
      <w:r w:rsidRPr="00CA2C44">
        <w:rPr>
          <w:rFonts w:ascii="Courier New" w:hAnsi="Courier New" w:cs="Courier New"/>
          <w:i/>
          <w:sz w:val="20"/>
          <w:szCs w:val="20"/>
          <w:lang w:val="en-US"/>
        </w:rPr>
        <w:t> </w:t>
      </w:r>
      <w:r w:rsidRPr="00CA2C44">
        <w:rPr>
          <w:rFonts w:ascii="GHEA Grapalat" w:hAnsi="GHEA Grapalat"/>
          <w:i/>
          <w:sz w:val="20"/>
          <w:szCs w:val="20"/>
        </w:rPr>
        <w:t>(тридцать тысяч) драмов РА, которая должна быть перечислена на</w:t>
      </w:r>
      <w:r w:rsidRPr="00CA2C44">
        <w:rPr>
          <w:rFonts w:ascii="Courier New" w:hAnsi="Courier New" w:cs="Courier New"/>
          <w:i/>
          <w:sz w:val="20"/>
          <w:szCs w:val="20"/>
          <w:lang w:val="en-US"/>
        </w:rPr>
        <w:t> </w:t>
      </w:r>
      <w:r w:rsidRPr="00CA2C44">
        <w:rPr>
          <w:rFonts w:ascii="GHEA Grapalat" w:hAnsi="GHEA Grapalat"/>
          <w:i/>
          <w:sz w:val="20"/>
          <w:szCs w:val="20"/>
        </w:rPr>
        <w:t>казначейский счет № 900008000482, открытый на имя Министерства финансов Республики Армения.</w:t>
      </w:r>
    </w:p>
    <w:p w:rsidR="00CA2C44" w:rsidRPr="00CA2C44" w:rsidRDefault="00CA2C44" w:rsidP="00CA2C44">
      <w:pPr>
        <w:widowControl w:val="0"/>
        <w:ind w:firstLine="567"/>
        <w:jc w:val="both"/>
        <w:rPr>
          <w:rFonts w:ascii="GHEA Grapalat" w:hAnsi="GHEA Grapalat"/>
          <w:i/>
          <w:sz w:val="20"/>
          <w:szCs w:val="20"/>
        </w:rPr>
      </w:pPr>
      <w:r w:rsidRPr="00CA2C44">
        <w:rPr>
          <w:rFonts w:ascii="GHEA Grapalat" w:hAnsi="GHEA Grapalat"/>
          <w:i/>
          <w:sz w:val="20"/>
          <w:szCs w:val="20"/>
        </w:rPr>
        <w:t>Для получения дополнительной информации, связанной с настоящим</w:t>
      </w:r>
      <w:r w:rsidRPr="00CA2C44">
        <w:rPr>
          <w:rFonts w:ascii="Courier New" w:hAnsi="Courier New" w:cs="Courier New"/>
          <w:i/>
          <w:sz w:val="20"/>
          <w:szCs w:val="20"/>
          <w:lang w:val="en-US"/>
        </w:rPr>
        <w:t> </w:t>
      </w:r>
      <w:r w:rsidRPr="00CA2C44">
        <w:rPr>
          <w:rFonts w:ascii="GHEA Grapalat" w:hAnsi="GHEA Grapalat"/>
          <w:i/>
          <w:sz w:val="20"/>
          <w:szCs w:val="20"/>
        </w:rPr>
        <w:t>объявлением, можете обратиться к секретарю Оценочной комиссии Г.Оганнисяну</w:t>
      </w:r>
    </w:p>
    <w:p w:rsidR="00CA2C44" w:rsidRPr="00CA2C44" w:rsidRDefault="00CA2C44" w:rsidP="00CA2C44">
      <w:pPr>
        <w:ind w:firstLine="720"/>
        <w:jc w:val="center"/>
        <w:rPr>
          <w:rFonts w:ascii="GHEA Grapalat" w:hAnsi="GHEA Grapalat"/>
          <w:i/>
          <w:sz w:val="20"/>
          <w:szCs w:val="20"/>
          <w:lang w:eastAsia="en-US" w:bidi="ar-SA"/>
        </w:rPr>
      </w:pPr>
    </w:p>
    <w:p w:rsidR="00CA2C44" w:rsidRPr="00CA2C44" w:rsidRDefault="00CA2C44" w:rsidP="00CA2C44">
      <w:pPr>
        <w:ind w:firstLine="720"/>
        <w:jc w:val="center"/>
        <w:rPr>
          <w:rFonts w:ascii="GHEA Grapalat" w:hAnsi="GHEA Grapalat"/>
          <w:sz w:val="20"/>
          <w:szCs w:val="20"/>
          <w:lang w:eastAsia="en-US" w:bidi="ar-SA"/>
        </w:rPr>
      </w:pPr>
      <w:r w:rsidRPr="00CA2C44">
        <w:rPr>
          <w:rFonts w:ascii="GHEA Grapalat" w:hAnsi="GHEA Grapalat"/>
          <w:sz w:val="20"/>
          <w:szCs w:val="20"/>
          <w:lang w:eastAsia="en-US" w:bidi="ar-SA"/>
        </w:rPr>
        <w:t>Телефон 093  58-31-37</w:t>
      </w:r>
    </w:p>
    <w:p w:rsidR="00CA2C44" w:rsidRPr="00F4393F" w:rsidRDefault="00CA2C44" w:rsidP="00F4393F">
      <w:pPr>
        <w:ind w:firstLine="720"/>
        <w:jc w:val="center"/>
        <w:rPr>
          <w:rFonts w:ascii="GHEA Grapalat" w:hAnsi="GHEA Grapalat"/>
          <w:sz w:val="20"/>
          <w:szCs w:val="20"/>
          <w:u w:val="single"/>
          <w:lang w:val="af-ZA" w:eastAsia="en-US" w:bidi="ar-SA"/>
        </w:rPr>
      </w:pPr>
      <w:r w:rsidRPr="00CA2C44">
        <w:rPr>
          <w:rFonts w:ascii="GHEA Grapalat" w:hAnsi="GHEA Grapalat"/>
          <w:sz w:val="20"/>
          <w:szCs w:val="20"/>
          <w:lang w:eastAsia="en-US" w:bidi="ar-SA"/>
        </w:rPr>
        <w:t xml:space="preserve">Эл. Почта </w:t>
      </w:r>
      <w:r w:rsidRPr="00CA2C44">
        <w:rPr>
          <w:rFonts w:ascii="GHEA Grapalat" w:hAnsi="GHEA Grapalat"/>
          <w:sz w:val="20"/>
          <w:szCs w:val="20"/>
          <w:lang w:val="en-US" w:eastAsia="en-US" w:bidi="ar-SA"/>
        </w:rPr>
        <w:t>mail</w:t>
      </w:r>
      <w:r w:rsidRPr="00CA2C44">
        <w:rPr>
          <w:rFonts w:ascii="GHEA Grapalat" w:hAnsi="GHEA Grapalat"/>
          <w:sz w:val="20"/>
          <w:szCs w:val="20"/>
          <w:lang w:eastAsia="en-US" w:bidi="ar-SA"/>
        </w:rPr>
        <w:t xml:space="preserve">:  </w:t>
      </w:r>
      <w:r w:rsidR="00F4393F" w:rsidRPr="00F4393F">
        <w:rPr>
          <w:rFonts w:ascii="GHEA Grapalat" w:hAnsi="GHEA Grapalat"/>
          <w:sz w:val="20"/>
          <w:szCs w:val="20"/>
          <w:u w:val="single"/>
          <w:lang w:val="af-ZA" w:eastAsia="en-US" w:bidi="ar-SA"/>
        </w:rPr>
        <w:t>armashmankapartez@mail.ru</w:t>
      </w:r>
    </w:p>
    <w:p w:rsidR="00CA2C44" w:rsidRPr="00CA2C44" w:rsidRDefault="00CA2C44" w:rsidP="00CA2C44">
      <w:pPr>
        <w:ind w:firstLine="720"/>
        <w:jc w:val="center"/>
        <w:rPr>
          <w:rFonts w:ascii="GHEA Grapalat" w:hAnsi="GHEA Grapalat"/>
          <w:sz w:val="20"/>
          <w:szCs w:val="20"/>
          <w:lang w:eastAsia="en-US" w:bidi="ar-SA"/>
        </w:rPr>
      </w:pPr>
      <w:r w:rsidRPr="00CA2C44">
        <w:rPr>
          <w:rFonts w:ascii="GHEA Grapalat" w:hAnsi="GHEA Grapalat"/>
          <w:sz w:val="20"/>
          <w:szCs w:val="20"/>
          <w:lang w:eastAsia="en-US" w:bidi="ar-SA"/>
        </w:rPr>
        <w:t xml:space="preserve">Клиент &lt;&lt; Араратский область РА, о. </w:t>
      </w:r>
      <w:r w:rsidR="00F4393F">
        <w:rPr>
          <w:rFonts w:ascii="GHEA Grapalat" w:hAnsi="GHEA Grapalat"/>
          <w:sz w:val="20"/>
          <w:szCs w:val="20"/>
          <w:lang w:eastAsia="en-US" w:bidi="ar-SA"/>
        </w:rPr>
        <w:t>Армаш</w:t>
      </w:r>
      <w:r w:rsidRPr="00CA2C44">
        <w:rPr>
          <w:rFonts w:ascii="GHEA Grapalat" w:hAnsi="GHEA Grapalat"/>
          <w:sz w:val="20"/>
          <w:szCs w:val="20"/>
          <w:lang w:eastAsia="en-US" w:bidi="ar-SA"/>
        </w:rPr>
        <w:t xml:space="preserve">   Детский сад» ОНКО &gt;&gt; </w:t>
      </w:r>
    </w:p>
    <w:p w:rsidR="00D746CA" w:rsidRPr="006D6687"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D27C08">
      <w:pPr>
        <w:pStyle w:val="a3"/>
        <w:widowControl w:val="0"/>
        <w:spacing w:line="240" w:lineRule="auto"/>
        <w:ind w:firstLine="0"/>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запросе катировок</w:t>
      </w:r>
    </w:p>
    <w:p w:rsidR="00F4393F" w:rsidRPr="00CA2C44" w:rsidRDefault="008C49DA" w:rsidP="00F4393F">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00F4393F" w:rsidRPr="00CA2C44">
        <w:rPr>
          <w:rFonts w:ascii="GHEA Grapalat" w:hAnsi="GHEA Grapalat"/>
          <w:sz w:val="20"/>
          <w:szCs w:val="20"/>
          <w:lang w:val="en-US" w:eastAsia="en-US" w:bidi="ar-SA"/>
        </w:rPr>
        <w:t>AM</w:t>
      </w:r>
      <w:r w:rsidR="00F4393F" w:rsidRPr="00CA2C44">
        <w:rPr>
          <w:rFonts w:ascii="GHEA Grapalat" w:hAnsi="GHEA Grapalat"/>
          <w:sz w:val="20"/>
          <w:szCs w:val="20"/>
          <w:lang w:eastAsia="en-US" w:bidi="ar-SA"/>
        </w:rPr>
        <w:t>А</w:t>
      </w:r>
      <w:r w:rsidR="00F4393F">
        <w:rPr>
          <w:rFonts w:ascii="GHEA Grapalat" w:hAnsi="GHEA Grapalat"/>
          <w:sz w:val="20"/>
          <w:szCs w:val="20"/>
          <w:lang w:eastAsia="en-US" w:bidi="ar-SA"/>
        </w:rPr>
        <w:t>R</w:t>
      </w:r>
      <w:r w:rsidR="00F4393F" w:rsidRPr="00CA2C44">
        <w:rPr>
          <w:rFonts w:ascii="GHEA Grapalat" w:hAnsi="GHEA Grapalat"/>
          <w:sz w:val="20"/>
          <w:szCs w:val="20"/>
          <w:lang w:val="en-US" w:eastAsia="en-US" w:bidi="ar-SA"/>
        </w:rPr>
        <w:t>HG</w:t>
      </w:r>
      <w:r w:rsidR="00F4393F" w:rsidRPr="00CA2C44">
        <w:rPr>
          <w:rFonts w:ascii="GHEA Grapalat" w:hAnsi="GHEA Grapalat"/>
          <w:sz w:val="20"/>
          <w:szCs w:val="20"/>
          <w:lang w:eastAsia="en-US" w:bidi="ar-SA"/>
        </w:rPr>
        <w:t>-</w:t>
      </w:r>
      <w:r w:rsidR="00F4393F" w:rsidRPr="00CA2C44">
        <w:rPr>
          <w:rFonts w:ascii="GHEA Grapalat" w:hAnsi="GHEA Grapalat"/>
          <w:sz w:val="20"/>
          <w:szCs w:val="20"/>
          <w:lang w:val="en-AU" w:eastAsia="en-US" w:bidi="ar-SA"/>
        </w:rPr>
        <w:t>GHAPDZB</w:t>
      </w:r>
      <w:r w:rsidR="00F4393F" w:rsidRPr="00CA2C44">
        <w:rPr>
          <w:rFonts w:ascii="GHEA Grapalat" w:hAnsi="GHEA Grapalat"/>
          <w:sz w:val="20"/>
          <w:szCs w:val="20"/>
          <w:lang w:eastAsia="en-US" w:bidi="ar-SA"/>
        </w:rPr>
        <w:t>-20/01</w:t>
      </w:r>
      <w:bookmarkStart w:id="0" w:name="_GoBack"/>
      <w:bookmarkEnd w:id="0"/>
    </w:p>
    <w:p w:rsidR="00096865" w:rsidRPr="006D6687" w:rsidRDefault="00F56837" w:rsidP="00F4393F">
      <w:pPr>
        <w:spacing w:after="160"/>
        <w:ind w:firstLine="720"/>
        <w:jc w:val="center"/>
        <w:rPr>
          <w:rFonts w:ascii="GHEA Grapalat" w:hAnsi="GHEA Grapalat"/>
          <w:i/>
        </w:rPr>
      </w:pPr>
      <w:r w:rsidRPr="00F4393F">
        <w:rPr>
          <w:rFonts w:ascii="GHEA Grapalat" w:hAnsi="GHEA Grapalat" w:cs="Times Armenian"/>
          <w:sz w:val="20"/>
          <w:szCs w:val="20"/>
        </w:rPr>
        <w:t xml:space="preserve">                                                                                             </w:t>
      </w:r>
      <w:r w:rsidR="00F4393F">
        <w:rPr>
          <w:rFonts w:ascii="GHEA Grapalat" w:hAnsi="GHEA Grapalat" w:cs="Times Armenian"/>
          <w:sz w:val="20"/>
          <w:szCs w:val="20"/>
        </w:rPr>
        <w:t xml:space="preserve">                   </w:t>
      </w:r>
      <w:r w:rsidRPr="00F4393F">
        <w:rPr>
          <w:rFonts w:ascii="GHEA Grapalat" w:hAnsi="GHEA Grapalat" w:cs="Times Armenian"/>
          <w:sz w:val="20"/>
          <w:szCs w:val="20"/>
        </w:rPr>
        <w:t xml:space="preserve"> </w:t>
      </w:r>
      <w:r w:rsidR="00A46F92" w:rsidRPr="00F4393F">
        <w:rPr>
          <w:rFonts w:ascii="GHEA Grapalat" w:hAnsi="GHEA Grapalat"/>
          <w:sz w:val="20"/>
          <w:szCs w:val="20"/>
        </w:rPr>
        <w:t xml:space="preserve">№ </w:t>
      </w:r>
      <w:r w:rsidRPr="00F4393F">
        <w:rPr>
          <w:rFonts w:ascii="GHEA Grapalat" w:hAnsi="GHEA Grapalat"/>
          <w:sz w:val="20"/>
          <w:szCs w:val="20"/>
        </w:rPr>
        <w:t>1</w:t>
      </w:r>
      <w:r w:rsidR="00096865" w:rsidRPr="00F4393F">
        <w:rPr>
          <w:rFonts w:ascii="GHEA Grapalat" w:hAnsi="GHEA Grapalat"/>
          <w:sz w:val="20"/>
          <w:szCs w:val="20"/>
        </w:rPr>
        <w:t xml:space="preserve"> от </w:t>
      </w:r>
      <w:r w:rsidR="00F4393F">
        <w:rPr>
          <w:rFonts w:ascii="GHEA Grapalat" w:hAnsi="GHEA Grapalat"/>
          <w:sz w:val="20"/>
          <w:szCs w:val="20"/>
        </w:rPr>
        <w:t>0</w:t>
      </w:r>
      <w:r w:rsidR="0052408D">
        <w:rPr>
          <w:rFonts w:ascii="GHEA Grapalat" w:hAnsi="GHEA Grapalat"/>
          <w:sz w:val="20"/>
          <w:szCs w:val="20"/>
          <w:lang w:val="en-US"/>
        </w:rPr>
        <w:t>7</w:t>
      </w:r>
      <w:r w:rsidR="00CA2C44" w:rsidRPr="00F4393F">
        <w:rPr>
          <w:rFonts w:ascii="GHEA Grapalat" w:hAnsi="GHEA Grapalat"/>
          <w:sz w:val="20"/>
          <w:szCs w:val="20"/>
        </w:rPr>
        <w:t xml:space="preserve">  </w:t>
      </w:r>
      <w:r w:rsidR="00F4393F" w:rsidRPr="00F4393F">
        <w:rPr>
          <w:rFonts w:ascii="GHEA Grapalat" w:hAnsi="GHEA Grapalat"/>
          <w:sz w:val="20"/>
          <w:szCs w:val="20"/>
        </w:rPr>
        <w:t>феврал</w:t>
      </w:r>
      <w:r w:rsidRPr="00F4393F">
        <w:rPr>
          <w:rFonts w:ascii="GHEA Grapalat" w:hAnsi="GHEA Grapalat"/>
          <w:sz w:val="20"/>
          <w:szCs w:val="20"/>
        </w:rPr>
        <w:t xml:space="preserve">я </w:t>
      </w:r>
      <w:r w:rsidR="00096865" w:rsidRPr="00F4393F">
        <w:rPr>
          <w:rFonts w:ascii="GHEA Grapalat" w:hAnsi="GHEA Grapalat"/>
          <w:sz w:val="20"/>
          <w:szCs w:val="20"/>
        </w:rPr>
        <w:t>20</w:t>
      </w:r>
      <w:r w:rsidR="00BE2C5A" w:rsidRPr="00F4393F">
        <w:rPr>
          <w:rFonts w:ascii="GHEA Grapalat" w:hAnsi="GHEA Grapalat"/>
          <w:sz w:val="20"/>
          <w:szCs w:val="20"/>
        </w:rPr>
        <w:t>20</w:t>
      </w:r>
      <w:r w:rsidR="009F10E4" w:rsidRPr="006D6687">
        <w:rPr>
          <w:rFonts w:ascii="GHEA Grapalat" w:hAnsi="GHEA Grapalat"/>
        </w:rPr>
        <w:t xml:space="preserve"> </w:t>
      </w:r>
      <w:r w:rsidR="00096865" w:rsidRPr="006D6687">
        <w:rPr>
          <w:rFonts w:ascii="GHEA Grapalat" w:hAnsi="GHEA Grapalat"/>
        </w:rPr>
        <w:t>г.</w:t>
      </w:r>
    </w:p>
    <w:p w:rsidR="00096865" w:rsidRPr="006D668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 xml:space="preserve">ДЕТСКИЙ САД </w:t>
      </w:r>
      <w:r w:rsidR="00CA2C44" w:rsidRPr="00CA2C44">
        <w:rPr>
          <w:rFonts w:ascii="GHEA Grapalat" w:hAnsi="GHEA Grapalat"/>
          <w:b/>
          <w:i/>
          <w:sz w:val="22"/>
          <w:szCs w:val="22"/>
          <w:lang w:eastAsia="en-US" w:bidi="ar-SA"/>
        </w:rPr>
        <w:t>А</w:t>
      </w:r>
      <w:r w:rsidR="00F4393F">
        <w:rPr>
          <w:rFonts w:ascii="GHEA Grapalat" w:hAnsi="GHEA Grapalat"/>
          <w:b/>
          <w:i/>
          <w:sz w:val="22"/>
          <w:szCs w:val="22"/>
          <w:lang w:eastAsia="en-US" w:bidi="ar-SA"/>
        </w:rPr>
        <w:t>РМАШ</w:t>
      </w:r>
      <w:r w:rsidR="00CA2C44" w:rsidRPr="00CA2C44">
        <w:rPr>
          <w:rFonts w:ascii="GHEA Grapalat" w:hAnsi="GHEA Grapalat"/>
          <w:b/>
          <w:i/>
          <w:sz w:val="22"/>
          <w:szCs w:val="22"/>
          <w:lang w:eastAsia="en-US" w:bidi="ar-SA"/>
        </w:rPr>
        <w:t>А</w:t>
      </w:r>
      <w:r w:rsidR="00F56837" w:rsidRPr="006D6687">
        <w:rPr>
          <w:rFonts w:ascii="GHEA Grapalat" w:hAnsi="GHEA Grapalat"/>
          <w:b/>
          <w:i/>
          <w:sz w:val="22"/>
          <w:szCs w:val="22"/>
          <w:lang w:eastAsia="en-US" w:bidi="ar-SA"/>
        </w:rPr>
        <w:t xml:space="preserve">» </w:t>
      </w:r>
      <w:r w:rsidR="00D27C08" w:rsidRPr="006D6687">
        <w:rPr>
          <w:rFonts w:ascii="GHEA Grapalat" w:hAnsi="GHEA Grapalat"/>
          <w:b/>
          <w:i/>
          <w:sz w:val="22"/>
          <w:szCs w:val="22"/>
          <w:lang w:val="en-US" w:eastAsia="en-US" w:bidi="ar-SA"/>
        </w:rPr>
        <w:t>O</w:t>
      </w:r>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BE2C5A">
        <w:rPr>
          <w:rFonts w:ascii="GHEA Grapalat" w:hAnsi="GHEA Grapalat"/>
          <w:b/>
          <w:i/>
          <w:sz w:val="22"/>
          <w:szCs w:val="22"/>
          <w:lang w:eastAsia="en-US" w:bidi="ar-SA"/>
        </w:rPr>
        <w:t xml:space="preserve">ДЕТСКИЙ САД </w:t>
      </w:r>
      <w:r w:rsidR="00CA2C44" w:rsidRPr="00CA2C44">
        <w:rPr>
          <w:rFonts w:ascii="GHEA Grapalat" w:hAnsi="GHEA Grapalat"/>
          <w:b/>
          <w:i/>
          <w:sz w:val="22"/>
          <w:szCs w:val="22"/>
          <w:lang w:eastAsia="en-US" w:bidi="ar-SA"/>
        </w:rPr>
        <w:t>А</w:t>
      </w:r>
      <w:r w:rsidR="00F4393F">
        <w:rPr>
          <w:rFonts w:ascii="GHEA Grapalat" w:hAnsi="GHEA Grapalat"/>
          <w:b/>
          <w:i/>
          <w:sz w:val="22"/>
          <w:szCs w:val="22"/>
          <w:lang w:eastAsia="en-US" w:bidi="ar-SA"/>
        </w:rPr>
        <w:t>РМАШ</w:t>
      </w:r>
      <w:r w:rsidR="00D27C08" w:rsidRPr="006D6687">
        <w:rPr>
          <w:rFonts w:ascii="GHEA Grapalat" w:hAnsi="GHEA Grapalat"/>
          <w:b/>
          <w:i/>
          <w:sz w:val="22"/>
          <w:szCs w:val="22"/>
          <w:lang w:eastAsia="en-US" w:bidi="ar-SA"/>
        </w:rPr>
        <w:t xml:space="preserve">А» </w:t>
      </w:r>
      <w:r w:rsidR="00D27C08" w:rsidRPr="006D6687">
        <w:rPr>
          <w:rFonts w:ascii="GHEA Grapalat" w:hAnsi="GHEA Grapalat"/>
          <w:b/>
          <w:i/>
          <w:sz w:val="22"/>
          <w:szCs w:val="22"/>
          <w:lang w:val="en-US" w:eastAsia="en-US" w:bidi="ar-SA"/>
        </w:rPr>
        <w:t>O</w:t>
      </w:r>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BE2C5A">
        <w:rPr>
          <w:rFonts w:ascii="GHEA Grapalat" w:hAnsi="GHEA Grapalat"/>
          <w:b/>
          <w:i/>
          <w:sz w:val="20"/>
          <w:szCs w:val="20"/>
          <w:lang w:eastAsia="en-US" w:bidi="ar-SA"/>
        </w:rPr>
        <w:t xml:space="preserve"> ДЕТСКИЙ САД </w:t>
      </w:r>
      <w:r w:rsidR="00CA2C44" w:rsidRPr="00CA2C44">
        <w:rPr>
          <w:rFonts w:ascii="GHEA Grapalat" w:hAnsi="GHEA Grapalat"/>
          <w:b/>
          <w:i/>
          <w:sz w:val="20"/>
          <w:szCs w:val="20"/>
          <w:lang w:eastAsia="en-US" w:bidi="ar-SA"/>
        </w:rPr>
        <w:t>А</w:t>
      </w:r>
      <w:r w:rsidR="00F4393F">
        <w:rPr>
          <w:rFonts w:ascii="GHEA Grapalat" w:hAnsi="GHEA Grapalat"/>
          <w:b/>
          <w:i/>
          <w:sz w:val="20"/>
          <w:szCs w:val="20"/>
          <w:lang w:eastAsia="en-US" w:bidi="ar-SA"/>
        </w:rPr>
        <w:t>РМАШ</w:t>
      </w:r>
      <w:r w:rsidRPr="006D6687">
        <w:rPr>
          <w:rFonts w:ascii="GHEA Grapalat" w:hAnsi="GHEA Grapalat"/>
          <w:b/>
          <w:i/>
          <w:sz w:val="20"/>
          <w:szCs w:val="20"/>
          <w:lang w:eastAsia="en-US" w:bidi="ar-SA"/>
        </w:rPr>
        <w:t xml:space="preserve">А» </w:t>
      </w:r>
      <w:r w:rsidRPr="006D6687">
        <w:rPr>
          <w:rFonts w:ascii="GHEA Grapalat" w:hAnsi="GHEA Grapalat"/>
          <w:b/>
          <w:i/>
          <w:sz w:val="20"/>
          <w:szCs w:val="20"/>
          <w:lang w:val="en-US" w:eastAsia="en-US" w:bidi="ar-SA"/>
        </w:rPr>
        <w:t>O</w:t>
      </w:r>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r w:rsidRPr="006D6687">
        <w:rPr>
          <w:rFonts w:ascii="GHEA Grapalat" w:hAnsi="GHEA Grapalat"/>
          <w:b/>
          <w:i/>
          <w:sz w:val="20"/>
          <w:szCs w:val="20"/>
        </w:rPr>
        <w:t>ОБЪЯВЛЕННЫЙ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F4393F" w:rsidRDefault="00E17B7F" w:rsidP="00F4393F">
      <w:pPr>
        <w:spacing w:after="160"/>
        <w:ind w:firstLine="720"/>
        <w:jc w:val="both"/>
        <w:rPr>
          <w:rFonts w:ascii="GHEA Grapalat" w:hAnsi="GHEA Grapalat"/>
          <w:sz w:val="20"/>
          <w:szCs w:val="20"/>
          <w:u w:val="single"/>
          <w:lang w:eastAsia="en-US" w:bidi="ar-SA"/>
        </w:rPr>
      </w:pPr>
      <w:r w:rsidRPr="00F4393F">
        <w:rPr>
          <w:rFonts w:ascii="GHEA Grapalat" w:hAnsi="GHEA Grapalat"/>
          <w:spacing w:val="-6"/>
          <w:sz w:val="20"/>
          <w:szCs w:val="20"/>
        </w:rPr>
        <w:t xml:space="preserve"> </w:t>
      </w:r>
      <w:r w:rsidR="001E65D1" w:rsidRPr="00F4393F">
        <w:rPr>
          <w:rFonts w:ascii="GHEA Grapalat" w:hAnsi="GHEA Grapalat"/>
          <w:spacing w:val="-6"/>
          <w:sz w:val="20"/>
          <w:szCs w:val="20"/>
        </w:rPr>
        <w:t xml:space="preserve">        </w:t>
      </w:r>
      <w:r w:rsidR="00096865" w:rsidRPr="00F4393F">
        <w:rPr>
          <w:rFonts w:ascii="GHEA Grapalat" w:hAnsi="GHEA Grapalat"/>
          <w:spacing w:val="-6"/>
          <w:sz w:val="20"/>
          <w:szCs w:val="20"/>
        </w:rPr>
        <w:t xml:space="preserve">Настоящее </w:t>
      </w:r>
      <w:r w:rsidR="008E6440" w:rsidRPr="00F4393F">
        <w:rPr>
          <w:rFonts w:ascii="GHEA Grapalat" w:hAnsi="GHEA Grapalat"/>
          <w:spacing w:val="-6"/>
          <w:sz w:val="20"/>
          <w:szCs w:val="20"/>
        </w:rPr>
        <w:t xml:space="preserve"> </w:t>
      </w:r>
      <w:r w:rsidR="00096865" w:rsidRPr="00F4393F">
        <w:rPr>
          <w:rFonts w:ascii="GHEA Grapalat" w:hAnsi="GHEA Grapalat"/>
          <w:spacing w:val="-6"/>
          <w:sz w:val="20"/>
          <w:szCs w:val="20"/>
        </w:rPr>
        <w:t xml:space="preserve">Приглашение </w:t>
      </w:r>
      <w:r w:rsidR="008E6440" w:rsidRPr="00F4393F">
        <w:rPr>
          <w:rFonts w:ascii="GHEA Grapalat" w:hAnsi="GHEA Grapalat"/>
          <w:spacing w:val="-6"/>
          <w:sz w:val="20"/>
          <w:szCs w:val="20"/>
        </w:rPr>
        <w:t xml:space="preserve"> </w:t>
      </w:r>
      <w:r w:rsidR="00096865" w:rsidRPr="00F4393F">
        <w:rPr>
          <w:rFonts w:ascii="GHEA Grapalat" w:hAnsi="GHEA Grapalat"/>
          <w:spacing w:val="-6"/>
          <w:sz w:val="20"/>
          <w:szCs w:val="20"/>
        </w:rPr>
        <w:t xml:space="preserve">предоставляется в дополнение к объявлению об </w:t>
      </w:r>
      <w:r w:rsidR="00BC5174" w:rsidRPr="00F4393F">
        <w:rPr>
          <w:rFonts w:ascii="GHEA Grapalat" w:hAnsi="GHEA Grapalat"/>
          <w:spacing w:val="-6"/>
          <w:sz w:val="20"/>
          <w:szCs w:val="20"/>
        </w:rPr>
        <w:t>запросе катировок</w:t>
      </w:r>
      <w:r w:rsidR="00096865" w:rsidRPr="00F4393F">
        <w:rPr>
          <w:rFonts w:ascii="GHEA Grapalat" w:hAnsi="GHEA Grapalat"/>
          <w:spacing w:val="-6"/>
          <w:sz w:val="20"/>
          <w:szCs w:val="20"/>
        </w:rPr>
        <w:t xml:space="preserve">, проводимом под кодом </w:t>
      </w:r>
      <w:r w:rsidR="00F4393F" w:rsidRPr="00F4393F">
        <w:rPr>
          <w:rFonts w:ascii="GHEA Grapalat" w:hAnsi="GHEA Grapalat"/>
          <w:sz w:val="20"/>
          <w:szCs w:val="20"/>
          <w:lang w:val="en-US" w:eastAsia="en-US" w:bidi="ar-SA"/>
        </w:rPr>
        <w:t>AM</w:t>
      </w:r>
      <w:r w:rsidR="00F4393F" w:rsidRPr="00F4393F">
        <w:rPr>
          <w:rFonts w:ascii="GHEA Grapalat" w:hAnsi="GHEA Grapalat"/>
          <w:sz w:val="20"/>
          <w:szCs w:val="20"/>
          <w:lang w:eastAsia="en-US" w:bidi="ar-SA"/>
        </w:rPr>
        <w:t>АR</w:t>
      </w:r>
      <w:r w:rsidR="00F4393F" w:rsidRPr="00F4393F">
        <w:rPr>
          <w:rFonts w:ascii="GHEA Grapalat" w:hAnsi="GHEA Grapalat"/>
          <w:sz w:val="20"/>
          <w:szCs w:val="20"/>
          <w:lang w:val="en-US" w:eastAsia="en-US" w:bidi="ar-SA"/>
        </w:rPr>
        <w:t>HG</w:t>
      </w:r>
      <w:r w:rsidR="00F4393F" w:rsidRPr="00F4393F">
        <w:rPr>
          <w:rFonts w:ascii="GHEA Grapalat" w:hAnsi="GHEA Grapalat"/>
          <w:sz w:val="20"/>
          <w:szCs w:val="20"/>
          <w:lang w:eastAsia="en-US" w:bidi="ar-SA"/>
        </w:rPr>
        <w:t>-</w:t>
      </w:r>
      <w:r w:rsidR="00F4393F" w:rsidRPr="00F4393F">
        <w:rPr>
          <w:rFonts w:ascii="GHEA Grapalat" w:hAnsi="GHEA Grapalat"/>
          <w:sz w:val="20"/>
          <w:szCs w:val="20"/>
          <w:lang w:val="en-AU" w:eastAsia="en-US" w:bidi="ar-SA"/>
        </w:rPr>
        <w:t>GHAPDZB</w:t>
      </w:r>
      <w:r w:rsidR="00F4393F" w:rsidRPr="00F4393F">
        <w:rPr>
          <w:rFonts w:ascii="GHEA Grapalat" w:hAnsi="GHEA Grapalat"/>
          <w:sz w:val="20"/>
          <w:szCs w:val="20"/>
          <w:lang w:eastAsia="en-US" w:bidi="ar-SA"/>
        </w:rPr>
        <w:t xml:space="preserve">-20/01 </w:t>
      </w:r>
      <w:r w:rsidR="008C49DA" w:rsidRPr="00F4393F">
        <w:rPr>
          <w:rFonts w:ascii="GHEA Grapalat" w:hAnsi="GHEA Grapalat"/>
          <w:spacing w:val="-6"/>
          <w:sz w:val="20"/>
          <w:szCs w:val="20"/>
        </w:rPr>
        <w:t xml:space="preserve"> </w:t>
      </w:r>
      <w:r w:rsidR="00096865" w:rsidRPr="00F4393F">
        <w:rPr>
          <w:rFonts w:ascii="GHEA Grapalat" w:hAnsi="GHEA Grapalat"/>
          <w:spacing w:val="-6"/>
          <w:sz w:val="20"/>
          <w:szCs w:val="20"/>
        </w:rPr>
        <w:t>(далее — процедура).</w:t>
      </w:r>
      <w:r w:rsidR="00F4393F">
        <w:rPr>
          <w:rFonts w:ascii="GHEA Grapalat" w:hAnsi="GHEA Grapalat"/>
          <w:spacing w:val="-6"/>
          <w:sz w:val="20"/>
          <w:szCs w:val="20"/>
        </w:rPr>
        <w:t xml:space="preserve">  </w:t>
      </w:r>
      <w:r w:rsidR="00096865" w:rsidRPr="00F4393F">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4393F">
        <w:rPr>
          <w:rFonts w:ascii="Courier New" w:hAnsi="Courier New" w:cs="Courier New"/>
          <w:i/>
          <w:sz w:val="20"/>
          <w:szCs w:val="20"/>
          <w:lang w:val="en-US"/>
        </w:rPr>
        <w:t> </w:t>
      </w:r>
      <w:r w:rsidR="00096865" w:rsidRPr="00F4393F">
        <w:rPr>
          <w:rFonts w:ascii="GHEA Grapalat" w:hAnsi="GHEA Grapalat"/>
          <w:i/>
          <w:sz w:val="20"/>
          <w:szCs w:val="20"/>
        </w:rPr>
        <w:t>4</w:t>
      </w:r>
      <w:r w:rsidR="006D2DF7" w:rsidRPr="00F4393F">
        <w:rPr>
          <w:rFonts w:ascii="Courier New" w:hAnsi="Courier New" w:cs="Courier New"/>
          <w:i/>
          <w:sz w:val="20"/>
          <w:szCs w:val="20"/>
          <w:lang w:val="en-US"/>
        </w:rPr>
        <w:t> </w:t>
      </w:r>
      <w:r w:rsidR="00096865" w:rsidRPr="00F4393F">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F4393F">
        <w:rPr>
          <w:rFonts w:ascii="GHEA Grapalat" w:hAnsi="GHEA Grapalat"/>
          <w:b/>
          <w:i/>
          <w:sz w:val="20"/>
          <w:szCs w:val="20"/>
          <w:lang w:eastAsia="en-US" w:bidi="ar-SA"/>
        </w:rPr>
        <w:t xml:space="preserve"> </w:t>
      </w:r>
      <w:r w:rsidR="00536581" w:rsidRPr="00F4393F">
        <w:rPr>
          <w:rFonts w:ascii="GHEA Grapalat" w:hAnsi="GHEA Grapalat"/>
          <w:b/>
          <w:i/>
          <w:sz w:val="20"/>
          <w:szCs w:val="20"/>
        </w:rPr>
        <w:t xml:space="preserve">"Араратский область </w:t>
      </w:r>
      <w:r w:rsidR="008E6440" w:rsidRPr="00F4393F">
        <w:rPr>
          <w:rFonts w:ascii="GHEA Grapalat" w:hAnsi="GHEA Grapalat"/>
          <w:b/>
          <w:i/>
          <w:sz w:val="20"/>
          <w:szCs w:val="20"/>
        </w:rPr>
        <w:t xml:space="preserve"> РА </w:t>
      </w:r>
      <w:r w:rsidR="00BE2C5A" w:rsidRPr="00F4393F">
        <w:rPr>
          <w:rFonts w:ascii="GHEA Grapalat" w:hAnsi="GHEA Grapalat"/>
          <w:b/>
          <w:i/>
          <w:sz w:val="20"/>
          <w:szCs w:val="20"/>
          <w:lang w:eastAsia="en-US" w:bidi="ar-SA"/>
        </w:rPr>
        <w:t xml:space="preserve">Детский сад </w:t>
      </w:r>
      <w:r w:rsidR="00CA2C44" w:rsidRPr="00F4393F">
        <w:rPr>
          <w:rFonts w:ascii="GHEA Grapalat" w:hAnsi="GHEA Grapalat"/>
          <w:b/>
          <w:i/>
          <w:sz w:val="20"/>
          <w:szCs w:val="20"/>
          <w:lang w:eastAsia="en-US" w:bidi="ar-SA"/>
        </w:rPr>
        <w:t>А</w:t>
      </w:r>
      <w:r w:rsidR="00F4393F">
        <w:rPr>
          <w:rFonts w:ascii="GHEA Grapalat" w:hAnsi="GHEA Grapalat"/>
          <w:b/>
          <w:i/>
          <w:sz w:val="20"/>
          <w:szCs w:val="20"/>
          <w:lang w:eastAsia="en-US" w:bidi="ar-SA"/>
        </w:rPr>
        <w:t>рмаш</w:t>
      </w:r>
      <w:r w:rsidR="00D27C08" w:rsidRPr="00F4393F">
        <w:rPr>
          <w:rFonts w:ascii="GHEA Grapalat" w:hAnsi="GHEA Grapalat"/>
          <w:b/>
          <w:i/>
          <w:sz w:val="20"/>
          <w:szCs w:val="20"/>
          <w:lang w:eastAsia="en-US" w:bidi="ar-SA"/>
        </w:rPr>
        <w:t>а»</w:t>
      </w:r>
      <w:r w:rsidR="00D27C08" w:rsidRPr="00F4393F">
        <w:rPr>
          <w:rFonts w:ascii="GHEA Grapalat" w:hAnsi="GHEA Grapalat"/>
          <w:i/>
          <w:sz w:val="20"/>
          <w:szCs w:val="20"/>
          <w:lang w:eastAsia="en-US" w:bidi="ar-SA"/>
        </w:rPr>
        <w:t xml:space="preserve"> ОНКО</w:t>
      </w:r>
      <w:r w:rsidR="00D27C08" w:rsidRPr="00F4393F">
        <w:rPr>
          <w:rFonts w:ascii="GHEA Grapalat" w:hAnsi="GHEA Grapalat"/>
          <w:sz w:val="20"/>
          <w:szCs w:val="20"/>
        </w:rPr>
        <w:t xml:space="preserve"> </w:t>
      </w:r>
      <w:r w:rsidR="00096865" w:rsidRPr="00F4393F">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F4393F">
        <w:rPr>
          <w:rFonts w:ascii="GHEA Grapalat" w:hAnsi="GHEA Grapalat"/>
          <w:i/>
          <w:sz w:val="20"/>
          <w:szCs w:val="20"/>
        </w:rPr>
        <w:t xml:space="preserve">го участника и заключении с ним </w:t>
      </w:r>
      <w:r w:rsidR="00096865" w:rsidRPr="00F4393F">
        <w:rPr>
          <w:rFonts w:ascii="GHEA Grapalat" w:hAnsi="GHEA Grapalat"/>
          <w:i/>
          <w:sz w:val="20"/>
          <w:szCs w:val="20"/>
        </w:rPr>
        <w:t>договора, а также содействовать при подготовке заявки на процедуру.</w:t>
      </w:r>
    </w:p>
    <w:p w:rsidR="00096865" w:rsidRPr="00F4393F" w:rsidRDefault="00096865" w:rsidP="00F4393F">
      <w:pPr>
        <w:widowControl w:val="0"/>
        <w:ind w:firstLine="567"/>
        <w:jc w:val="both"/>
        <w:rPr>
          <w:rFonts w:ascii="GHEA Grapalat" w:hAnsi="GHEA Grapalat"/>
          <w:i/>
          <w:sz w:val="20"/>
          <w:szCs w:val="20"/>
        </w:rPr>
      </w:pPr>
      <w:r w:rsidRPr="00F4393F">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4393F" w:rsidRDefault="00096865" w:rsidP="00F4393F">
      <w:pPr>
        <w:widowControl w:val="0"/>
        <w:ind w:firstLine="567"/>
        <w:jc w:val="both"/>
        <w:rPr>
          <w:rFonts w:ascii="GHEA Grapalat" w:hAnsi="GHEA Grapalat" w:cs="Times Armenian"/>
          <w:i/>
          <w:sz w:val="20"/>
          <w:szCs w:val="20"/>
        </w:rPr>
      </w:pPr>
      <w:r w:rsidRPr="00F4393F">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F4393F" w:rsidRDefault="00BC5174" w:rsidP="00F4393F">
      <w:pPr>
        <w:pStyle w:val="23"/>
        <w:widowControl w:val="0"/>
        <w:spacing w:line="240" w:lineRule="auto"/>
        <w:ind w:firstLine="567"/>
        <w:rPr>
          <w:rFonts w:ascii="GHEA Grapalat" w:hAnsi="GHEA Grapalat"/>
          <w:i/>
        </w:rPr>
      </w:pPr>
    </w:p>
    <w:p w:rsidR="00F4393F" w:rsidRPr="00F4393F" w:rsidRDefault="00A81DD5" w:rsidP="00F4393F">
      <w:pPr>
        <w:ind w:firstLine="720"/>
        <w:jc w:val="center"/>
        <w:rPr>
          <w:rFonts w:ascii="GHEA Grapalat" w:hAnsi="GHEA Grapalat"/>
          <w:sz w:val="20"/>
          <w:szCs w:val="20"/>
          <w:u w:val="single"/>
          <w:lang w:val="af-ZA" w:eastAsia="en-US" w:bidi="ar-SA"/>
        </w:rPr>
      </w:pPr>
      <w:r w:rsidRPr="00F4393F">
        <w:rPr>
          <w:rFonts w:ascii="GHEA Grapalat" w:hAnsi="GHEA Grapalat"/>
          <w:i/>
          <w:sz w:val="20"/>
          <w:szCs w:val="20"/>
        </w:rPr>
        <w:t xml:space="preserve">Адрес электронной почты секретаря оценочной комиссии </w:t>
      </w:r>
      <w:r w:rsidR="00F4393F" w:rsidRPr="00F4393F">
        <w:rPr>
          <w:rFonts w:ascii="GHEA Grapalat" w:hAnsi="GHEA Grapalat"/>
          <w:sz w:val="20"/>
          <w:szCs w:val="20"/>
          <w:u w:val="single"/>
          <w:lang w:val="af-ZA" w:eastAsia="en-US" w:bidi="ar-SA"/>
        </w:rPr>
        <w:t>armashmankapartez@mail.ru</w:t>
      </w:r>
    </w:p>
    <w:p w:rsidR="00B53DAF" w:rsidRPr="0052408D" w:rsidRDefault="00F5653D" w:rsidP="00B53DAF">
      <w:pPr>
        <w:pStyle w:val="23"/>
        <w:widowControl w:val="0"/>
        <w:spacing w:line="480" w:lineRule="auto"/>
        <w:ind w:firstLine="567"/>
        <w:rPr>
          <w:rFonts w:ascii="GHEA Grapalat" w:hAnsi="GHEA Grapalat"/>
          <w:i/>
          <w:sz w:val="22"/>
          <w:szCs w:val="22"/>
        </w:rPr>
      </w:pPr>
      <w:r w:rsidRPr="00F4393F">
        <w:rPr>
          <w:rFonts w:ascii="GHEA Grapalat" w:hAnsi="GHEA Grapalat"/>
          <w:i/>
        </w:rPr>
        <w:br w:type="page"/>
      </w:r>
      <w:r w:rsidR="008E6440" w:rsidRPr="006D6687">
        <w:rPr>
          <w:rFonts w:ascii="GHEA Grapalat" w:hAnsi="GHEA Grapalat"/>
          <w:i/>
          <w:sz w:val="22"/>
          <w:szCs w:val="22"/>
        </w:rPr>
        <w:lastRenderedPageBreak/>
        <w:t xml:space="preserve">                             </w:t>
      </w:r>
      <w:r w:rsidR="00B53DAF">
        <w:rPr>
          <w:rFonts w:ascii="GHEA Grapalat" w:hAnsi="GHEA Grapalat"/>
          <w:i/>
          <w:sz w:val="22"/>
          <w:szCs w:val="22"/>
        </w:rPr>
        <w:t xml:space="preserve">                               </w:t>
      </w:r>
      <w:r w:rsidR="00D746CA" w:rsidRPr="006D6687">
        <w:rPr>
          <w:rFonts w:ascii="GHEA Grapalat" w:hAnsi="GHEA Grapalat"/>
          <w:i/>
          <w:sz w:val="22"/>
          <w:szCs w:val="22"/>
        </w:rPr>
        <w:t xml:space="preserve">  </w:t>
      </w:r>
      <w:r w:rsidR="008E6440" w:rsidRPr="006D6687">
        <w:rPr>
          <w:rFonts w:ascii="GHEA Grapalat" w:hAnsi="GHEA Grapalat"/>
          <w:i/>
          <w:sz w:val="22"/>
          <w:szCs w:val="22"/>
        </w:rPr>
        <w:t xml:space="preserve"> </w:t>
      </w:r>
    </w:p>
    <w:p w:rsidR="00096865" w:rsidRPr="006D6687" w:rsidRDefault="00B53DAF" w:rsidP="00B53DAF">
      <w:pPr>
        <w:pStyle w:val="23"/>
        <w:widowControl w:val="0"/>
        <w:spacing w:line="480" w:lineRule="auto"/>
        <w:ind w:firstLine="567"/>
        <w:rPr>
          <w:rFonts w:ascii="GHEA Grapalat" w:hAnsi="GHEA Grapalat"/>
          <w:i/>
          <w:sz w:val="22"/>
          <w:szCs w:val="22"/>
        </w:rPr>
      </w:pPr>
      <w:r w:rsidRPr="00B53DAF">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BE2C5A">
        <w:rPr>
          <w:rFonts w:ascii="GHEA Grapalat" w:hAnsi="GHEA Grapalat"/>
          <w:b/>
          <w:lang w:eastAsia="en-US" w:bidi="ar-SA"/>
        </w:rPr>
        <w:t xml:space="preserve">Детский сад </w:t>
      </w:r>
      <w:r w:rsidR="00F4393F">
        <w:rPr>
          <w:rFonts w:ascii="GHEA Grapalat" w:hAnsi="GHEA Grapalat"/>
          <w:b/>
          <w:lang w:eastAsia="en-US" w:bidi="ar-SA"/>
        </w:rPr>
        <w:t>Армаш</w:t>
      </w:r>
      <w:r w:rsidR="00D27C08" w:rsidRPr="006D6687">
        <w:rPr>
          <w:rFonts w:ascii="GHEA Grapalat" w:hAnsi="GHEA Grapalat"/>
          <w:b/>
          <w:lang w:eastAsia="en-US" w:bidi="ar-SA"/>
        </w:rPr>
        <w:t>а</w:t>
      </w:r>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которые с</w:t>
      </w:r>
      <w:r w:rsidR="00BC5174" w:rsidRPr="006D6687">
        <w:rPr>
          <w:rFonts w:ascii="GHEA Grapalat" w:hAnsi="GHEA Grapalat"/>
        </w:rPr>
        <w:t xml:space="preserve"> </w:t>
      </w:r>
      <w:r w:rsidRPr="006D6687">
        <w:rPr>
          <w:rFonts w:ascii="GHEA Grapalat" w:hAnsi="GHEA Grapalat"/>
        </w:rPr>
        <w:t>группированы в лоты "</w:t>
      </w:r>
      <w:r w:rsidR="00B53DAF" w:rsidRPr="00B53DAF">
        <w:rPr>
          <w:rFonts w:ascii="GHEA Grapalat" w:hAnsi="GHEA Grapalat"/>
        </w:rPr>
        <w:t>63</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1</w:t>
            </w:r>
          </w:p>
        </w:tc>
        <w:tc>
          <w:tcPr>
            <w:tcW w:w="8332" w:type="dxa"/>
            <w:vAlign w:val="center"/>
          </w:tcPr>
          <w:p w:rsidR="00B53DAF" w:rsidRPr="00AC2256" w:rsidRDefault="00B53DAF" w:rsidP="00320322">
            <w:pPr>
              <w:pStyle w:val="HTML"/>
              <w:jc w:val="center"/>
            </w:pPr>
            <w:r w:rsidRPr="00AC2256">
              <w:t>хлеб</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2</w:t>
            </w:r>
          </w:p>
        </w:tc>
        <w:tc>
          <w:tcPr>
            <w:tcW w:w="8332" w:type="dxa"/>
            <w:vAlign w:val="center"/>
          </w:tcPr>
          <w:p w:rsidR="00B53DAF" w:rsidRPr="00AC2256" w:rsidRDefault="00B53DAF" w:rsidP="00320322">
            <w:pPr>
              <w:pStyle w:val="HTML"/>
              <w:jc w:val="center"/>
            </w:pPr>
            <w:r>
              <w:t xml:space="preserve">Печенье </w:t>
            </w:r>
            <w:r w:rsidRPr="00AC2256">
              <w:t xml:space="preserve"> Приянк </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3</w:t>
            </w:r>
          </w:p>
        </w:tc>
        <w:tc>
          <w:tcPr>
            <w:tcW w:w="8332" w:type="dxa"/>
            <w:vAlign w:val="center"/>
          </w:tcPr>
          <w:p w:rsidR="00B53DAF" w:rsidRPr="00AC2256" w:rsidRDefault="00B53DAF" w:rsidP="00320322">
            <w:pPr>
              <w:pStyle w:val="HTML"/>
              <w:jc w:val="center"/>
            </w:pPr>
            <w:r w:rsidRPr="00AC2256">
              <w:t>Мука пшеничная высокого качества</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4</w:t>
            </w:r>
          </w:p>
        </w:tc>
        <w:tc>
          <w:tcPr>
            <w:tcW w:w="8332" w:type="dxa"/>
            <w:vAlign w:val="center"/>
          </w:tcPr>
          <w:p w:rsidR="00B53DAF" w:rsidRPr="00AC2256" w:rsidRDefault="00B53DAF" w:rsidP="00320322">
            <w:pPr>
              <w:pStyle w:val="HTML"/>
              <w:jc w:val="center"/>
            </w:pPr>
            <w:r w:rsidRPr="00AC2256">
              <w:t>макаронные изделия</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5</w:t>
            </w:r>
          </w:p>
        </w:tc>
        <w:tc>
          <w:tcPr>
            <w:tcW w:w="8332" w:type="dxa"/>
            <w:vAlign w:val="center"/>
          </w:tcPr>
          <w:p w:rsidR="00B53DAF" w:rsidRPr="00AC2256" w:rsidRDefault="00B53DAF" w:rsidP="00320322">
            <w:pPr>
              <w:pStyle w:val="HTML"/>
              <w:jc w:val="center"/>
            </w:pPr>
            <w:r w:rsidRPr="00AC2256">
              <w:t>сахар</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6</w:t>
            </w:r>
          </w:p>
        </w:tc>
        <w:tc>
          <w:tcPr>
            <w:tcW w:w="8332" w:type="dxa"/>
            <w:vAlign w:val="center"/>
          </w:tcPr>
          <w:p w:rsidR="00B53DAF" w:rsidRPr="00AC2256" w:rsidRDefault="00B53DAF" w:rsidP="00320322">
            <w:pPr>
              <w:pStyle w:val="HTML"/>
              <w:jc w:val="center"/>
            </w:pPr>
            <w:r w:rsidRPr="00AC2256">
              <w:t xml:space="preserve">Сливочный </w:t>
            </w:r>
            <w:r>
              <w:t>масло</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7</w:t>
            </w:r>
          </w:p>
        </w:tc>
        <w:tc>
          <w:tcPr>
            <w:tcW w:w="8332" w:type="dxa"/>
            <w:vAlign w:val="center"/>
          </w:tcPr>
          <w:p w:rsidR="00B53DAF" w:rsidRPr="00AC2256" w:rsidRDefault="00B53DAF" w:rsidP="00320322">
            <w:pPr>
              <w:pStyle w:val="HTML"/>
              <w:jc w:val="center"/>
            </w:pPr>
            <w:r w:rsidRPr="00AC2256">
              <w:t>Подсолнечное масло</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8</w:t>
            </w:r>
          </w:p>
        </w:tc>
        <w:tc>
          <w:tcPr>
            <w:tcW w:w="8332" w:type="dxa"/>
            <w:vAlign w:val="center"/>
          </w:tcPr>
          <w:p w:rsidR="00B53DAF" w:rsidRPr="00AC2256" w:rsidRDefault="00B53DAF" w:rsidP="00320322">
            <w:pPr>
              <w:pStyle w:val="HTML"/>
              <w:jc w:val="center"/>
            </w:pPr>
            <w:r w:rsidRPr="00AC2256">
              <w:t>рис</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9</w:t>
            </w:r>
          </w:p>
        </w:tc>
        <w:tc>
          <w:tcPr>
            <w:tcW w:w="8332" w:type="dxa"/>
            <w:vAlign w:val="center"/>
          </w:tcPr>
          <w:p w:rsidR="00B53DAF" w:rsidRPr="00AC2256" w:rsidRDefault="00B53DAF" w:rsidP="00320322">
            <w:pPr>
              <w:pStyle w:val="HTML"/>
              <w:jc w:val="center"/>
            </w:pPr>
            <w:r w:rsidRPr="00AC2256">
              <w:t>гречиха</w:t>
            </w:r>
          </w:p>
        </w:tc>
      </w:tr>
      <w:tr w:rsidR="00B53DAF" w:rsidRPr="006D6687" w:rsidTr="005A3298">
        <w:tc>
          <w:tcPr>
            <w:tcW w:w="1530" w:type="dxa"/>
            <w:vAlign w:val="center"/>
          </w:tcPr>
          <w:p w:rsidR="00B53DAF" w:rsidRPr="00062072" w:rsidRDefault="00B53DAF" w:rsidP="0003535B">
            <w:pPr>
              <w:jc w:val="center"/>
              <w:rPr>
                <w:rFonts w:ascii="Sylfaen" w:hAnsi="Sylfaen" w:cs="Arial LatArm"/>
                <w:b/>
                <w:iCs/>
                <w:sz w:val="18"/>
                <w:szCs w:val="18"/>
              </w:rPr>
            </w:pPr>
            <w:r w:rsidRPr="00062072">
              <w:rPr>
                <w:rFonts w:ascii="Sylfaen" w:hAnsi="Sylfaen" w:cs="Arial LatArm"/>
                <w:b/>
                <w:iCs/>
                <w:sz w:val="18"/>
                <w:szCs w:val="18"/>
              </w:rPr>
              <w:t>10</w:t>
            </w:r>
          </w:p>
        </w:tc>
        <w:tc>
          <w:tcPr>
            <w:tcW w:w="8332" w:type="dxa"/>
            <w:vAlign w:val="center"/>
          </w:tcPr>
          <w:p w:rsidR="00B53DAF" w:rsidRPr="00AC2256" w:rsidRDefault="00B53DAF" w:rsidP="00320322">
            <w:pPr>
              <w:pStyle w:val="HTML"/>
              <w:jc w:val="center"/>
            </w:pPr>
            <w:r w:rsidRPr="00AC2256">
              <w:t>чечевица</w:t>
            </w:r>
          </w:p>
        </w:tc>
      </w:tr>
      <w:tr w:rsidR="00B53DAF" w:rsidRPr="006D6687" w:rsidTr="005A3298">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11</w:t>
            </w:r>
          </w:p>
        </w:tc>
        <w:tc>
          <w:tcPr>
            <w:tcW w:w="8332" w:type="dxa"/>
            <w:vAlign w:val="center"/>
          </w:tcPr>
          <w:p w:rsidR="00B53DAF" w:rsidRPr="00AC2256" w:rsidRDefault="00B53DAF" w:rsidP="00320322">
            <w:pPr>
              <w:pStyle w:val="HTML"/>
              <w:jc w:val="center"/>
            </w:pPr>
            <w:r w:rsidRPr="00AC2256">
              <w:t>тромб</w:t>
            </w:r>
          </w:p>
        </w:tc>
      </w:tr>
      <w:tr w:rsidR="00B53DAF" w:rsidRPr="006D6687" w:rsidTr="005A3298">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12</w:t>
            </w:r>
          </w:p>
        </w:tc>
        <w:tc>
          <w:tcPr>
            <w:tcW w:w="8332" w:type="dxa"/>
            <w:vAlign w:val="center"/>
          </w:tcPr>
          <w:p w:rsidR="00B53DAF" w:rsidRPr="00AC2256" w:rsidRDefault="00B53DAF" w:rsidP="00B53DAF">
            <w:pPr>
              <w:pStyle w:val="HTML"/>
              <w:jc w:val="center"/>
            </w:pPr>
            <w:r>
              <w:t xml:space="preserve">Штучное </w:t>
            </w:r>
            <w:r w:rsidRPr="00AC2256">
              <w:t xml:space="preserve"> бобов</w:t>
            </w:r>
          </w:p>
        </w:tc>
      </w:tr>
      <w:tr w:rsidR="00B53DAF" w:rsidRPr="006D6687" w:rsidTr="005A3298">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13</w:t>
            </w:r>
          </w:p>
        </w:tc>
        <w:tc>
          <w:tcPr>
            <w:tcW w:w="8332" w:type="dxa"/>
            <w:vAlign w:val="center"/>
          </w:tcPr>
          <w:p w:rsidR="00B53DAF" w:rsidRPr="00AC2256" w:rsidRDefault="00B53DAF" w:rsidP="00B53DAF">
            <w:pPr>
              <w:pStyle w:val="HTML"/>
              <w:jc w:val="center"/>
            </w:pPr>
            <w:r>
              <w:t>Мука из пшеничны</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14</w:t>
            </w:r>
          </w:p>
        </w:tc>
        <w:tc>
          <w:tcPr>
            <w:tcW w:w="8332" w:type="dxa"/>
            <w:vAlign w:val="center"/>
          </w:tcPr>
          <w:p w:rsidR="00B53DAF" w:rsidRPr="00AC2256" w:rsidRDefault="00B53DAF" w:rsidP="00B53DAF">
            <w:pPr>
              <w:pStyle w:val="HTML"/>
              <w:jc w:val="center"/>
            </w:pPr>
            <w:r w:rsidRPr="00AC2256">
              <w:t>Томатная паста</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15</w:t>
            </w:r>
          </w:p>
        </w:tc>
        <w:tc>
          <w:tcPr>
            <w:tcW w:w="8332" w:type="dxa"/>
            <w:vAlign w:val="center"/>
          </w:tcPr>
          <w:p w:rsidR="00B53DAF" w:rsidRPr="00AC2256" w:rsidRDefault="00B53DAF" w:rsidP="00B53DAF">
            <w:pPr>
              <w:pStyle w:val="HTML"/>
              <w:jc w:val="center"/>
            </w:pPr>
            <w:r>
              <w:t>Кисел из фруктов</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16</w:t>
            </w:r>
          </w:p>
        </w:tc>
        <w:tc>
          <w:tcPr>
            <w:tcW w:w="8332" w:type="dxa"/>
            <w:vAlign w:val="center"/>
          </w:tcPr>
          <w:p w:rsidR="00B53DAF" w:rsidRPr="00AC2256" w:rsidRDefault="00B53DAF" w:rsidP="00B53DAF">
            <w:pPr>
              <w:pStyle w:val="HTML"/>
              <w:jc w:val="center"/>
            </w:pPr>
            <w:r w:rsidRPr="00AC2256">
              <w:t>говяжья местная кость</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17</w:t>
            </w:r>
          </w:p>
        </w:tc>
        <w:tc>
          <w:tcPr>
            <w:tcW w:w="8332" w:type="dxa"/>
            <w:vAlign w:val="center"/>
          </w:tcPr>
          <w:p w:rsidR="00B53DAF" w:rsidRPr="00AC2256" w:rsidRDefault="00B53DAF" w:rsidP="00B53DAF">
            <w:pPr>
              <w:pStyle w:val="HTML"/>
              <w:jc w:val="center"/>
            </w:pPr>
            <w:r w:rsidRPr="00AC2256">
              <w:t>Цыплята, локально целые</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18</w:t>
            </w:r>
          </w:p>
        </w:tc>
        <w:tc>
          <w:tcPr>
            <w:tcW w:w="8332" w:type="dxa"/>
            <w:vAlign w:val="center"/>
          </w:tcPr>
          <w:p w:rsidR="00B53DAF" w:rsidRPr="00AC2256" w:rsidRDefault="00B53DAF" w:rsidP="00B53DAF">
            <w:pPr>
              <w:pStyle w:val="HTML"/>
              <w:jc w:val="center"/>
            </w:pPr>
            <w:r w:rsidRPr="00AC2256">
              <w:t>сыр</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19</w:t>
            </w:r>
          </w:p>
        </w:tc>
        <w:tc>
          <w:tcPr>
            <w:tcW w:w="8332" w:type="dxa"/>
            <w:vAlign w:val="center"/>
          </w:tcPr>
          <w:p w:rsidR="00B53DAF" w:rsidRPr="00AC2256" w:rsidRDefault="00B53DAF" w:rsidP="00B53DAF">
            <w:pPr>
              <w:pStyle w:val="HTML"/>
              <w:jc w:val="center"/>
            </w:pPr>
            <w:r w:rsidRPr="00AC2256">
              <w:t>Пастеризованное молоко</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20</w:t>
            </w:r>
          </w:p>
        </w:tc>
        <w:tc>
          <w:tcPr>
            <w:tcW w:w="8332" w:type="dxa"/>
            <w:vAlign w:val="center"/>
          </w:tcPr>
          <w:p w:rsidR="00B53DAF" w:rsidRPr="00AC2256" w:rsidRDefault="00B53DAF" w:rsidP="00B53DAF">
            <w:pPr>
              <w:pStyle w:val="HTML"/>
              <w:jc w:val="center"/>
            </w:pPr>
            <w:r w:rsidRPr="00AC2256">
              <w:t>Сметана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21</w:t>
            </w:r>
          </w:p>
        </w:tc>
        <w:tc>
          <w:tcPr>
            <w:tcW w:w="8332" w:type="dxa"/>
            <w:vAlign w:val="center"/>
          </w:tcPr>
          <w:p w:rsidR="00B53DAF" w:rsidRPr="00AC2256" w:rsidRDefault="00B53DAF" w:rsidP="00B53DAF">
            <w:pPr>
              <w:pStyle w:val="HTML"/>
              <w:jc w:val="center"/>
            </w:pPr>
            <w:r w:rsidRPr="00AC2256">
              <w:t>творог</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22</w:t>
            </w:r>
          </w:p>
        </w:tc>
        <w:tc>
          <w:tcPr>
            <w:tcW w:w="8332" w:type="dxa"/>
            <w:vAlign w:val="center"/>
          </w:tcPr>
          <w:p w:rsidR="00B53DAF" w:rsidRPr="00AC2256" w:rsidRDefault="00B53DAF" w:rsidP="00B53DAF">
            <w:pPr>
              <w:pStyle w:val="HTML"/>
              <w:jc w:val="center"/>
            </w:pPr>
            <w:r>
              <w:t>Мацун</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23</w:t>
            </w:r>
          </w:p>
        </w:tc>
        <w:tc>
          <w:tcPr>
            <w:tcW w:w="8332" w:type="dxa"/>
            <w:vAlign w:val="center"/>
          </w:tcPr>
          <w:p w:rsidR="00B53DAF" w:rsidRPr="00AC2256" w:rsidRDefault="00B53DAF" w:rsidP="00B53DAF">
            <w:pPr>
              <w:pStyle w:val="HTML"/>
              <w:jc w:val="center"/>
            </w:pPr>
            <w:r w:rsidRPr="00AC2256">
              <w:t>овсяное печенье</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24</w:t>
            </w:r>
          </w:p>
        </w:tc>
        <w:tc>
          <w:tcPr>
            <w:tcW w:w="8332" w:type="dxa"/>
            <w:vAlign w:val="center"/>
          </w:tcPr>
          <w:p w:rsidR="00B53DAF" w:rsidRPr="00B53DAF" w:rsidRDefault="00B53DAF" w:rsidP="00B53DAF">
            <w:pPr>
              <w:pStyle w:val="HTML"/>
              <w:jc w:val="center"/>
              <w:rPr>
                <w:lang w:val="en-US"/>
              </w:rPr>
            </w:pPr>
            <w:r>
              <w:t>Печенье</w:t>
            </w:r>
            <w:r>
              <w:rPr>
                <w:lang w:val="en-US"/>
              </w:rPr>
              <w:t xml:space="preserve"> вафли</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25</w:t>
            </w:r>
          </w:p>
        </w:tc>
        <w:tc>
          <w:tcPr>
            <w:tcW w:w="8332" w:type="dxa"/>
            <w:vAlign w:val="center"/>
          </w:tcPr>
          <w:p w:rsidR="00B53DAF" w:rsidRPr="00D002C1" w:rsidRDefault="00B53DAF" w:rsidP="00B53DAF">
            <w:pPr>
              <w:pStyle w:val="HTML"/>
              <w:jc w:val="center"/>
              <w:rPr>
                <w:lang w:val="en-US"/>
              </w:rPr>
            </w:pPr>
            <w:r>
              <w:rPr>
                <w:lang w:val="en-US"/>
              </w:rPr>
              <w:t>Какао</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26</w:t>
            </w:r>
          </w:p>
        </w:tc>
        <w:tc>
          <w:tcPr>
            <w:tcW w:w="8332" w:type="dxa"/>
            <w:vAlign w:val="center"/>
          </w:tcPr>
          <w:p w:rsidR="00B53DAF" w:rsidRPr="00D002C1" w:rsidRDefault="00B53DAF" w:rsidP="00B53DAF">
            <w:pPr>
              <w:pStyle w:val="HTML"/>
              <w:jc w:val="center"/>
              <w:rPr>
                <w:lang w:val="en-US"/>
              </w:rPr>
            </w:pPr>
            <w:r>
              <w:t>Молоко сгущенное</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27</w:t>
            </w:r>
          </w:p>
        </w:tc>
        <w:tc>
          <w:tcPr>
            <w:tcW w:w="8332" w:type="dxa"/>
            <w:vAlign w:val="center"/>
          </w:tcPr>
          <w:p w:rsidR="00B53DAF" w:rsidRPr="00D002C1" w:rsidRDefault="00B53DAF" w:rsidP="00B53DAF">
            <w:pPr>
              <w:pStyle w:val="HTML"/>
              <w:jc w:val="center"/>
              <w:rPr>
                <w:lang w:val="en-US"/>
              </w:rPr>
            </w:pPr>
            <w:r w:rsidRPr="00D002C1">
              <w:rPr>
                <w:rFonts w:ascii="GHEA Grapalat" w:hAnsi="GHEA Grapalat" w:cs="Calibri"/>
                <w:bCs/>
                <w:sz w:val="18"/>
                <w:szCs w:val="18"/>
                <w:lang w:val="hy-AM"/>
              </w:rPr>
              <w:t>чай</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28</w:t>
            </w:r>
          </w:p>
        </w:tc>
        <w:tc>
          <w:tcPr>
            <w:tcW w:w="8332" w:type="dxa"/>
            <w:vAlign w:val="center"/>
          </w:tcPr>
          <w:p w:rsidR="00B53DAF" w:rsidRPr="00FC0F8F" w:rsidRDefault="00B53DAF" w:rsidP="00B53DAF">
            <w:pPr>
              <w:pStyle w:val="HTML"/>
              <w:jc w:val="center"/>
            </w:pPr>
            <w:r>
              <w:t>Соль для еды</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29</w:t>
            </w:r>
          </w:p>
        </w:tc>
        <w:tc>
          <w:tcPr>
            <w:tcW w:w="8332" w:type="dxa"/>
            <w:vAlign w:val="center"/>
          </w:tcPr>
          <w:p w:rsidR="00B53DAF" w:rsidRPr="00B735ED" w:rsidRDefault="00B53DAF" w:rsidP="00B53DAF">
            <w:pPr>
              <w:pStyle w:val="HTML"/>
              <w:jc w:val="center"/>
            </w:pPr>
            <w:r w:rsidRPr="00B735ED">
              <w:t>специи с лимонной солью</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30</w:t>
            </w:r>
          </w:p>
        </w:tc>
        <w:tc>
          <w:tcPr>
            <w:tcW w:w="8332" w:type="dxa"/>
            <w:vAlign w:val="center"/>
          </w:tcPr>
          <w:p w:rsidR="00B53DAF" w:rsidRPr="00B735ED" w:rsidRDefault="00B53DAF" w:rsidP="00320322">
            <w:pPr>
              <w:pStyle w:val="HTML"/>
              <w:jc w:val="center"/>
            </w:pPr>
            <w:r w:rsidRPr="00B735ED">
              <w:t>сладкие специи</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31</w:t>
            </w:r>
          </w:p>
        </w:tc>
        <w:tc>
          <w:tcPr>
            <w:tcW w:w="8332" w:type="dxa"/>
            <w:vAlign w:val="center"/>
          </w:tcPr>
          <w:p w:rsidR="00B53DAF" w:rsidRPr="00B735ED" w:rsidRDefault="00B53DAF" w:rsidP="00320322">
            <w:pPr>
              <w:pStyle w:val="HTML"/>
              <w:jc w:val="center"/>
            </w:pPr>
            <w:r w:rsidRPr="00B735ED">
              <w:t>капуста</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32</w:t>
            </w:r>
          </w:p>
        </w:tc>
        <w:tc>
          <w:tcPr>
            <w:tcW w:w="8332" w:type="dxa"/>
            <w:vAlign w:val="center"/>
          </w:tcPr>
          <w:p w:rsidR="00B53DAF" w:rsidRPr="00B53DAF" w:rsidRDefault="00B53DAF" w:rsidP="00B53DAF">
            <w:pPr>
              <w:pStyle w:val="HTML"/>
              <w:jc w:val="center"/>
              <w:rPr>
                <w:lang w:val="en-US"/>
              </w:rPr>
            </w:pPr>
            <w:r w:rsidRPr="0008716F">
              <w:t>Картофель</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33</w:t>
            </w:r>
          </w:p>
        </w:tc>
        <w:tc>
          <w:tcPr>
            <w:tcW w:w="8332" w:type="dxa"/>
            <w:vAlign w:val="center"/>
          </w:tcPr>
          <w:p w:rsidR="00B53DAF" w:rsidRPr="00B735ED" w:rsidRDefault="00B53DAF" w:rsidP="00320322">
            <w:pPr>
              <w:pStyle w:val="HTML"/>
              <w:jc w:val="center"/>
            </w:pPr>
            <w:r w:rsidRPr="00B735ED">
              <w:t>морковь</w:t>
            </w:r>
          </w:p>
        </w:tc>
      </w:tr>
      <w:tr w:rsidR="00B53DAF" w:rsidRPr="006D6687" w:rsidTr="005A3298">
        <w:trPr>
          <w:trHeight w:val="70"/>
        </w:trPr>
        <w:tc>
          <w:tcPr>
            <w:tcW w:w="1530" w:type="dxa"/>
            <w:vAlign w:val="center"/>
          </w:tcPr>
          <w:p w:rsidR="00B53DAF" w:rsidRPr="0022045E" w:rsidRDefault="00B53DAF" w:rsidP="0003535B">
            <w:pPr>
              <w:rPr>
                <w:rFonts w:ascii="Sylfaen" w:hAnsi="Sylfaen" w:cs="Arial LatArm"/>
                <w:b/>
                <w:iCs/>
                <w:sz w:val="18"/>
                <w:szCs w:val="18"/>
              </w:rPr>
            </w:pPr>
            <w:r>
              <w:rPr>
                <w:rFonts w:ascii="Sylfaen" w:hAnsi="Sylfaen" w:cs="Arial LatArm"/>
                <w:b/>
                <w:iCs/>
                <w:sz w:val="18"/>
                <w:szCs w:val="18"/>
              </w:rPr>
              <w:t xml:space="preserve">            34</w:t>
            </w:r>
          </w:p>
        </w:tc>
        <w:tc>
          <w:tcPr>
            <w:tcW w:w="8332" w:type="dxa"/>
            <w:vAlign w:val="center"/>
          </w:tcPr>
          <w:p w:rsidR="00B53DAF" w:rsidRPr="00B735ED" w:rsidRDefault="00B53DAF" w:rsidP="00320322">
            <w:pPr>
              <w:pStyle w:val="HTML"/>
              <w:jc w:val="center"/>
            </w:pPr>
            <w:r>
              <w:t>сверклов</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35</w:t>
            </w:r>
          </w:p>
        </w:tc>
        <w:tc>
          <w:tcPr>
            <w:tcW w:w="8332" w:type="dxa"/>
            <w:vAlign w:val="center"/>
          </w:tcPr>
          <w:p w:rsidR="00B53DAF" w:rsidRPr="00B735ED" w:rsidRDefault="00B53DAF" w:rsidP="00320322">
            <w:pPr>
              <w:pStyle w:val="HTML"/>
              <w:jc w:val="center"/>
            </w:pPr>
            <w:r w:rsidRPr="00B735ED">
              <w:t>лук</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36</w:t>
            </w:r>
          </w:p>
        </w:tc>
        <w:tc>
          <w:tcPr>
            <w:tcW w:w="8332" w:type="dxa"/>
            <w:vAlign w:val="center"/>
          </w:tcPr>
          <w:p w:rsidR="00B53DAF" w:rsidRPr="00B735ED" w:rsidRDefault="00B53DAF" w:rsidP="00320322">
            <w:pPr>
              <w:pStyle w:val="HTML"/>
              <w:jc w:val="center"/>
            </w:pPr>
            <w:r w:rsidRPr="00B735ED">
              <w:t>яблоко</w:t>
            </w:r>
          </w:p>
        </w:tc>
      </w:tr>
      <w:tr w:rsidR="00B53DAF" w:rsidRPr="006D6687" w:rsidTr="005A3298">
        <w:trPr>
          <w:trHeight w:val="70"/>
        </w:trPr>
        <w:tc>
          <w:tcPr>
            <w:tcW w:w="1530" w:type="dxa"/>
            <w:vAlign w:val="center"/>
          </w:tcPr>
          <w:p w:rsidR="00B53DAF" w:rsidRPr="0022045E" w:rsidRDefault="00B53DAF" w:rsidP="0003535B">
            <w:pPr>
              <w:jc w:val="center"/>
              <w:rPr>
                <w:rFonts w:ascii="Sylfaen" w:hAnsi="Sylfaen" w:cs="Arial LatArm"/>
                <w:b/>
                <w:iCs/>
                <w:sz w:val="18"/>
                <w:szCs w:val="18"/>
              </w:rPr>
            </w:pPr>
            <w:r>
              <w:rPr>
                <w:rFonts w:ascii="Sylfaen" w:hAnsi="Sylfaen" w:cs="Arial LatArm"/>
                <w:b/>
                <w:iCs/>
                <w:sz w:val="18"/>
                <w:szCs w:val="18"/>
              </w:rPr>
              <w:t>37</w:t>
            </w:r>
          </w:p>
        </w:tc>
        <w:tc>
          <w:tcPr>
            <w:tcW w:w="8332" w:type="dxa"/>
            <w:vAlign w:val="center"/>
          </w:tcPr>
          <w:p w:rsidR="00B53DAF" w:rsidRPr="00B735ED" w:rsidRDefault="00B53DAF" w:rsidP="00320322">
            <w:pPr>
              <w:pStyle w:val="HTML"/>
              <w:jc w:val="center"/>
            </w:pPr>
            <w:r w:rsidRPr="00B735ED">
              <w:t>Лавровый лист</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38</w:t>
            </w:r>
          </w:p>
        </w:tc>
        <w:tc>
          <w:tcPr>
            <w:tcW w:w="8332" w:type="dxa"/>
            <w:vAlign w:val="center"/>
          </w:tcPr>
          <w:p w:rsidR="00B53DAF" w:rsidRPr="00B735ED" w:rsidRDefault="00B53DAF" w:rsidP="00320322">
            <w:pPr>
              <w:pStyle w:val="HTML"/>
              <w:jc w:val="center"/>
            </w:pPr>
            <w:r w:rsidRPr="0008716F">
              <w:t>яйцо</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39</w:t>
            </w:r>
          </w:p>
        </w:tc>
        <w:tc>
          <w:tcPr>
            <w:tcW w:w="8332" w:type="dxa"/>
            <w:vAlign w:val="center"/>
          </w:tcPr>
          <w:p w:rsidR="00B53DAF" w:rsidRPr="00B735ED" w:rsidRDefault="00B53DAF" w:rsidP="00320322">
            <w:pPr>
              <w:pStyle w:val="HTML"/>
              <w:jc w:val="center"/>
            </w:pPr>
            <w:r w:rsidRPr="0008716F">
              <w:t>Зеленая смесь</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40</w:t>
            </w:r>
          </w:p>
        </w:tc>
        <w:tc>
          <w:tcPr>
            <w:tcW w:w="8332" w:type="dxa"/>
            <w:vAlign w:val="center"/>
          </w:tcPr>
          <w:p w:rsidR="00B53DAF" w:rsidRPr="00B735ED" w:rsidRDefault="00B53DAF" w:rsidP="00320322">
            <w:pPr>
              <w:pStyle w:val="HTML"/>
              <w:jc w:val="center"/>
            </w:pPr>
            <w:r>
              <w:t>Ачарная мука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41</w:t>
            </w:r>
          </w:p>
        </w:tc>
        <w:tc>
          <w:tcPr>
            <w:tcW w:w="8332" w:type="dxa"/>
            <w:vAlign w:val="center"/>
          </w:tcPr>
          <w:p w:rsidR="00B53DAF" w:rsidRPr="00B735ED" w:rsidRDefault="00B53DAF" w:rsidP="00320322">
            <w:pPr>
              <w:pStyle w:val="HTML"/>
              <w:jc w:val="center"/>
            </w:pPr>
            <w:r w:rsidRPr="0008716F">
              <w:t>Натуральный фруктовый сок</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42</w:t>
            </w:r>
          </w:p>
        </w:tc>
        <w:tc>
          <w:tcPr>
            <w:tcW w:w="8332" w:type="dxa"/>
            <w:vAlign w:val="center"/>
          </w:tcPr>
          <w:p w:rsidR="00B53DAF" w:rsidRPr="00B735ED" w:rsidRDefault="00B53DAF" w:rsidP="00320322">
            <w:pPr>
              <w:pStyle w:val="HTML"/>
              <w:jc w:val="center"/>
            </w:pPr>
            <w:r w:rsidRPr="0008716F">
              <w:t>Жем из фруктов</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43</w:t>
            </w:r>
          </w:p>
        </w:tc>
        <w:tc>
          <w:tcPr>
            <w:tcW w:w="8332" w:type="dxa"/>
            <w:vAlign w:val="center"/>
          </w:tcPr>
          <w:p w:rsidR="00B53DAF" w:rsidRPr="00B735ED" w:rsidRDefault="00B53DAF" w:rsidP="00320322">
            <w:pPr>
              <w:pStyle w:val="HTML"/>
              <w:jc w:val="center"/>
            </w:pPr>
            <w:r w:rsidRPr="0008716F">
              <w:t>изюм</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44</w:t>
            </w:r>
          </w:p>
        </w:tc>
        <w:tc>
          <w:tcPr>
            <w:tcW w:w="8332" w:type="dxa"/>
            <w:vAlign w:val="center"/>
          </w:tcPr>
          <w:p w:rsidR="00B53DAF" w:rsidRPr="00B735ED" w:rsidRDefault="00B53DAF" w:rsidP="00320322">
            <w:pPr>
              <w:pStyle w:val="HTML"/>
              <w:jc w:val="center"/>
            </w:pPr>
            <w:r w:rsidRPr="0008716F">
              <w:t>цветная капуста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45</w:t>
            </w:r>
          </w:p>
        </w:tc>
        <w:tc>
          <w:tcPr>
            <w:tcW w:w="8332" w:type="dxa"/>
            <w:vAlign w:val="center"/>
          </w:tcPr>
          <w:p w:rsidR="00B53DAF" w:rsidRPr="00B735ED" w:rsidRDefault="00B53DAF" w:rsidP="00320322">
            <w:pPr>
              <w:pStyle w:val="HTML"/>
              <w:jc w:val="center"/>
            </w:pPr>
            <w:r w:rsidRPr="0008716F">
              <w:t>помидор</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46</w:t>
            </w:r>
          </w:p>
        </w:tc>
        <w:tc>
          <w:tcPr>
            <w:tcW w:w="8332" w:type="dxa"/>
            <w:vAlign w:val="center"/>
          </w:tcPr>
          <w:p w:rsidR="00B53DAF" w:rsidRPr="00B735ED" w:rsidRDefault="00B53DAF" w:rsidP="00320322">
            <w:pPr>
              <w:pStyle w:val="HTML"/>
              <w:jc w:val="center"/>
            </w:pPr>
            <w:r w:rsidRPr="00B735ED">
              <w:t>огурец</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47</w:t>
            </w:r>
          </w:p>
        </w:tc>
        <w:tc>
          <w:tcPr>
            <w:tcW w:w="8332" w:type="dxa"/>
            <w:vAlign w:val="center"/>
          </w:tcPr>
          <w:p w:rsidR="00B53DAF" w:rsidRPr="00B735ED" w:rsidRDefault="00B53DAF" w:rsidP="00320322">
            <w:pPr>
              <w:pStyle w:val="HTML"/>
              <w:jc w:val="center"/>
            </w:pPr>
            <w:r w:rsidRPr="00B735ED">
              <w:t>карамель</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48</w:t>
            </w:r>
          </w:p>
        </w:tc>
        <w:tc>
          <w:tcPr>
            <w:tcW w:w="8332" w:type="dxa"/>
            <w:vAlign w:val="center"/>
          </w:tcPr>
          <w:p w:rsidR="00B53DAF" w:rsidRPr="0082341D" w:rsidRDefault="00B53DAF" w:rsidP="00320322">
            <w:pPr>
              <w:pStyle w:val="HTML"/>
              <w:jc w:val="center"/>
              <w:rPr>
                <w:lang w:val="en-US"/>
              </w:rPr>
            </w:pPr>
            <w:r w:rsidRPr="00B735ED">
              <w:t>Шоколад</w:t>
            </w:r>
            <w:r>
              <w:rPr>
                <w:lang w:val="en-US"/>
              </w:rPr>
              <w:t xml:space="preserve"> </w:t>
            </w:r>
            <w:r w:rsidRPr="00B735ED">
              <w:t>ные конфеты</w:t>
            </w:r>
            <w:r>
              <w:rPr>
                <w:lang w:val="en-US"/>
              </w:rPr>
              <w:t xml:space="preserve"> </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49</w:t>
            </w:r>
          </w:p>
        </w:tc>
        <w:tc>
          <w:tcPr>
            <w:tcW w:w="8332" w:type="dxa"/>
            <w:vAlign w:val="center"/>
          </w:tcPr>
          <w:p w:rsidR="00B53DAF" w:rsidRPr="00B735ED" w:rsidRDefault="00B53DAF" w:rsidP="00320322">
            <w:pPr>
              <w:pStyle w:val="HTML"/>
              <w:jc w:val="center"/>
            </w:pPr>
            <w:r w:rsidRPr="0082341D">
              <w:t>сода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50</w:t>
            </w:r>
          </w:p>
        </w:tc>
        <w:tc>
          <w:tcPr>
            <w:tcW w:w="8332" w:type="dxa"/>
            <w:vAlign w:val="center"/>
          </w:tcPr>
          <w:p w:rsidR="00B53DAF" w:rsidRPr="00B735ED" w:rsidRDefault="00B53DAF" w:rsidP="00320322">
            <w:pPr>
              <w:pStyle w:val="HTML"/>
              <w:jc w:val="center"/>
            </w:pPr>
            <w:r w:rsidRPr="0082341D">
              <w:t>халва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51</w:t>
            </w:r>
          </w:p>
        </w:tc>
        <w:tc>
          <w:tcPr>
            <w:tcW w:w="8332" w:type="dxa"/>
            <w:vAlign w:val="center"/>
          </w:tcPr>
          <w:p w:rsidR="00B53DAF" w:rsidRPr="00B735ED" w:rsidRDefault="00B53DAF" w:rsidP="00320322">
            <w:pPr>
              <w:pStyle w:val="HTML"/>
              <w:jc w:val="center"/>
            </w:pPr>
            <w:r w:rsidRPr="0082341D">
              <w:t>зеленая фасоль</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52</w:t>
            </w:r>
          </w:p>
        </w:tc>
        <w:tc>
          <w:tcPr>
            <w:tcW w:w="8332" w:type="dxa"/>
            <w:vAlign w:val="center"/>
          </w:tcPr>
          <w:p w:rsidR="00B53DAF" w:rsidRPr="00B735ED" w:rsidRDefault="00B53DAF" w:rsidP="00320322">
            <w:pPr>
              <w:pStyle w:val="HTML"/>
              <w:jc w:val="center"/>
            </w:pPr>
            <w:r w:rsidRPr="00B735ED">
              <w:t>баклажан</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lastRenderedPageBreak/>
              <w:t>53</w:t>
            </w:r>
          </w:p>
        </w:tc>
        <w:tc>
          <w:tcPr>
            <w:tcW w:w="8332" w:type="dxa"/>
            <w:vAlign w:val="center"/>
          </w:tcPr>
          <w:p w:rsidR="00B53DAF" w:rsidRPr="00B735ED" w:rsidRDefault="00B53DAF" w:rsidP="00320322">
            <w:pPr>
              <w:pStyle w:val="HTML"/>
              <w:jc w:val="center"/>
            </w:pPr>
            <w:r w:rsidRPr="0082341D">
              <w:t>сладкий зеленый специи</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54</w:t>
            </w:r>
          </w:p>
        </w:tc>
        <w:tc>
          <w:tcPr>
            <w:tcW w:w="8332" w:type="dxa"/>
            <w:vAlign w:val="center"/>
          </w:tcPr>
          <w:p w:rsidR="00B53DAF" w:rsidRPr="00B735ED" w:rsidRDefault="00B53DAF" w:rsidP="00320322">
            <w:pPr>
              <w:pStyle w:val="HTML"/>
              <w:jc w:val="center"/>
            </w:pPr>
            <w:r w:rsidRPr="00B735ED">
              <w:t>сладкий зеленый специи</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55</w:t>
            </w:r>
          </w:p>
        </w:tc>
        <w:tc>
          <w:tcPr>
            <w:tcW w:w="8332" w:type="dxa"/>
            <w:vAlign w:val="center"/>
          </w:tcPr>
          <w:p w:rsidR="00B53DAF" w:rsidRPr="00B735ED" w:rsidRDefault="00B53DAF" w:rsidP="00320322">
            <w:pPr>
              <w:pStyle w:val="HTML"/>
              <w:jc w:val="center"/>
            </w:pPr>
            <w:r w:rsidRPr="00B735ED">
              <w:t>перси</w:t>
            </w:r>
            <w:r>
              <w:t>к</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56</w:t>
            </w:r>
          </w:p>
        </w:tc>
        <w:tc>
          <w:tcPr>
            <w:tcW w:w="8332" w:type="dxa"/>
            <w:vAlign w:val="center"/>
          </w:tcPr>
          <w:p w:rsidR="00B53DAF" w:rsidRPr="0082341D" w:rsidRDefault="00B53DAF" w:rsidP="00320322">
            <w:pPr>
              <w:pStyle w:val="HTML"/>
              <w:jc w:val="center"/>
              <w:rPr>
                <w:lang w:val="en-US"/>
              </w:rPr>
            </w:pPr>
            <w:r>
              <w:rPr>
                <w:lang w:val="en-US"/>
              </w:rPr>
              <w:t xml:space="preserve"> </w:t>
            </w:r>
            <w:r w:rsidRPr="00B735ED">
              <w:t>виноград</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57</w:t>
            </w:r>
          </w:p>
        </w:tc>
        <w:tc>
          <w:tcPr>
            <w:tcW w:w="8332" w:type="dxa"/>
            <w:vAlign w:val="center"/>
          </w:tcPr>
          <w:p w:rsidR="00B53DAF" w:rsidRPr="00B735ED" w:rsidRDefault="00B53DAF" w:rsidP="00320322">
            <w:pPr>
              <w:pStyle w:val="HTML"/>
              <w:jc w:val="center"/>
            </w:pPr>
            <w:r w:rsidRPr="00B735ED">
              <w:t>абрикос</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58</w:t>
            </w:r>
          </w:p>
        </w:tc>
        <w:tc>
          <w:tcPr>
            <w:tcW w:w="8332" w:type="dxa"/>
            <w:vAlign w:val="center"/>
          </w:tcPr>
          <w:p w:rsidR="00B53DAF" w:rsidRPr="00B735ED" w:rsidRDefault="00B53DAF" w:rsidP="00320322">
            <w:pPr>
              <w:pStyle w:val="HTML"/>
              <w:jc w:val="center"/>
            </w:pPr>
            <w:r w:rsidRPr="0082341D">
              <w:t>Расслаиватя овесы</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59</w:t>
            </w:r>
          </w:p>
        </w:tc>
        <w:tc>
          <w:tcPr>
            <w:tcW w:w="8332" w:type="dxa"/>
            <w:vAlign w:val="center"/>
          </w:tcPr>
          <w:p w:rsidR="00B53DAF" w:rsidRPr="00B735ED" w:rsidRDefault="00B53DAF" w:rsidP="00320322">
            <w:pPr>
              <w:pStyle w:val="HTML"/>
              <w:jc w:val="center"/>
            </w:pPr>
            <w:r w:rsidRPr="0082341D">
              <w:t>булгур</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60</w:t>
            </w:r>
          </w:p>
        </w:tc>
        <w:tc>
          <w:tcPr>
            <w:tcW w:w="8332" w:type="dxa"/>
            <w:vAlign w:val="center"/>
          </w:tcPr>
          <w:p w:rsidR="00B53DAF" w:rsidRPr="0082341D" w:rsidRDefault="00B53DAF" w:rsidP="00320322">
            <w:pPr>
              <w:pStyle w:val="HTML"/>
              <w:jc w:val="center"/>
              <w:rPr>
                <w:lang w:val="en-US"/>
              </w:rPr>
            </w:pPr>
            <w:r w:rsidRPr="00B735ED">
              <w:t>банан</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61</w:t>
            </w:r>
          </w:p>
        </w:tc>
        <w:tc>
          <w:tcPr>
            <w:tcW w:w="8332" w:type="dxa"/>
            <w:vAlign w:val="center"/>
          </w:tcPr>
          <w:p w:rsidR="00B53DAF" w:rsidRPr="00B735ED" w:rsidRDefault="00B53DAF" w:rsidP="00320322">
            <w:pPr>
              <w:pStyle w:val="HTML"/>
              <w:jc w:val="center"/>
            </w:pPr>
            <w:r w:rsidRPr="0082341D">
              <w:t>свежая кукуруза</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62</w:t>
            </w:r>
          </w:p>
        </w:tc>
        <w:tc>
          <w:tcPr>
            <w:tcW w:w="8332" w:type="dxa"/>
            <w:vAlign w:val="center"/>
          </w:tcPr>
          <w:p w:rsidR="00B53DAF" w:rsidRPr="00B735ED" w:rsidRDefault="00B53DAF" w:rsidP="00320322">
            <w:pPr>
              <w:pStyle w:val="HTML"/>
              <w:jc w:val="center"/>
            </w:pPr>
            <w:r w:rsidRPr="00B735ED">
              <w:t>мандарин</w:t>
            </w:r>
          </w:p>
        </w:tc>
      </w:tr>
      <w:tr w:rsidR="00B53DAF" w:rsidRPr="006D6687" w:rsidTr="005A3298">
        <w:trPr>
          <w:trHeight w:val="70"/>
        </w:trPr>
        <w:tc>
          <w:tcPr>
            <w:tcW w:w="1530" w:type="dxa"/>
            <w:vAlign w:val="center"/>
          </w:tcPr>
          <w:p w:rsidR="00B53DAF" w:rsidRDefault="00B53DAF" w:rsidP="0003535B">
            <w:pPr>
              <w:jc w:val="center"/>
              <w:rPr>
                <w:rFonts w:ascii="Sylfaen" w:hAnsi="Sylfaen" w:cs="Arial LatArm"/>
                <w:b/>
                <w:iCs/>
                <w:sz w:val="18"/>
                <w:szCs w:val="18"/>
              </w:rPr>
            </w:pPr>
            <w:r>
              <w:rPr>
                <w:rFonts w:ascii="Sylfaen" w:hAnsi="Sylfaen" w:cs="Arial LatArm"/>
                <w:b/>
                <w:iCs/>
                <w:sz w:val="18"/>
                <w:szCs w:val="18"/>
              </w:rPr>
              <w:t>63</w:t>
            </w:r>
          </w:p>
        </w:tc>
        <w:tc>
          <w:tcPr>
            <w:tcW w:w="8332" w:type="dxa"/>
            <w:vAlign w:val="center"/>
          </w:tcPr>
          <w:p w:rsidR="00B53DAF" w:rsidRPr="0082341D" w:rsidRDefault="00B53DAF" w:rsidP="00320322">
            <w:pPr>
              <w:pStyle w:val="HTML"/>
              <w:jc w:val="center"/>
              <w:rPr>
                <w:lang w:val="en-US"/>
              </w:rPr>
            </w:pPr>
            <w:r>
              <w:rPr>
                <w:lang w:val="en-US"/>
              </w:rPr>
              <w:t>груша</w:t>
            </w:r>
          </w:p>
        </w:tc>
      </w:tr>
    </w:tbl>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F4393F" w:rsidRDefault="00F4393F" w:rsidP="001D1F0F">
      <w:pPr>
        <w:pStyle w:val="23"/>
        <w:widowControl w:val="0"/>
        <w:spacing w:line="240" w:lineRule="auto"/>
        <w:ind w:firstLine="567"/>
        <w:rPr>
          <w:rFonts w:ascii="GHEA Grapalat" w:hAnsi="GHEA Grapalat"/>
          <w:i/>
        </w:rPr>
      </w:pPr>
    </w:p>
    <w:p w:rsidR="00F4393F" w:rsidRDefault="00F4393F" w:rsidP="001D1F0F">
      <w:pPr>
        <w:pStyle w:val="23"/>
        <w:widowControl w:val="0"/>
        <w:spacing w:line="240" w:lineRule="auto"/>
        <w:ind w:firstLine="567"/>
        <w:rPr>
          <w:rFonts w:ascii="GHEA Grapalat" w:hAnsi="GHEA Grapalat"/>
          <w:i/>
        </w:rPr>
      </w:pPr>
    </w:p>
    <w:p w:rsidR="00F4393F" w:rsidRDefault="00F4393F" w:rsidP="001D1F0F">
      <w:pPr>
        <w:pStyle w:val="23"/>
        <w:widowControl w:val="0"/>
        <w:spacing w:line="240" w:lineRule="auto"/>
        <w:ind w:firstLine="567"/>
        <w:rPr>
          <w:rFonts w:ascii="GHEA Grapalat" w:hAnsi="GHEA Grapalat"/>
          <w:i/>
        </w:rPr>
      </w:pPr>
    </w:p>
    <w:p w:rsidR="00F4393F" w:rsidRDefault="00F4393F" w:rsidP="001D1F0F">
      <w:pPr>
        <w:pStyle w:val="23"/>
        <w:widowControl w:val="0"/>
        <w:spacing w:line="240" w:lineRule="auto"/>
        <w:ind w:firstLine="567"/>
        <w:rPr>
          <w:rFonts w:ascii="GHEA Grapalat" w:hAnsi="GHEA Grapalat"/>
          <w:i/>
        </w:rPr>
      </w:pPr>
    </w:p>
    <w:p w:rsidR="00F4393F" w:rsidRDefault="00F4393F" w:rsidP="001D1F0F">
      <w:pPr>
        <w:pStyle w:val="23"/>
        <w:widowControl w:val="0"/>
        <w:spacing w:line="240" w:lineRule="auto"/>
        <w:ind w:firstLine="567"/>
        <w:rPr>
          <w:rFonts w:ascii="GHEA Grapalat" w:hAnsi="GHEA Grapalat"/>
          <w:i/>
        </w:rPr>
      </w:pPr>
    </w:p>
    <w:p w:rsidR="00F4393F" w:rsidRPr="009F74A7" w:rsidRDefault="00F4393F" w:rsidP="009F74A7">
      <w:pPr>
        <w:pStyle w:val="23"/>
        <w:widowControl w:val="0"/>
        <w:spacing w:line="240" w:lineRule="auto"/>
        <w:ind w:firstLine="0"/>
        <w:rPr>
          <w:rFonts w:ascii="GHEA Grapalat" w:hAnsi="GHEA Grapalat"/>
          <w:i/>
          <w:lang w:val="en-US"/>
        </w:rPr>
      </w:pPr>
    </w:p>
    <w:p w:rsidR="00096865" w:rsidRPr="006D6687" w:rsidRDefault="00816505" w:rsidP="001D1F0F">
      <w:pPr>
        <w:pStyle w:val="23"/>
        <w:widowControl w:val="0"/>
        <w:spacing w:line="240" w:lineRule="auto"/>
        <w:ind w:firstLine="567"/>
        <w:rPr>
          <w:rFonts w:ascii="GHEA Grapalat" w:hAnsi="GHEA Grapalat"/>
          <w:i/>
        </w:rPr>
      </w:pPr>
      <w:r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D6687">
        <w:rPr>
          <w:rFonts w:ascii="GHEA Grapalat" w:hAnsi="GHEA Grapalat"/>
          <w:i/>
        </w:rPr>
        <w:t xml:space="preserve">6 </w:t>
      </w:r>
      <w:r w:rsidRPr="006D6687">
        <w:rPr>
          <w:rFonts w:ascii="GHEA Grapalat" w:hAnsi="GHEA Grapalat"/>
          <w:i/>
        </w:rPr>
        <w:t>к настоящему Приглашению.</w:t>
      </w:r>
    </w:p>
    <w:p w:rsidR="00BE2C5A" w:rsidRPr="000F7571" w:rsidRDefault="00BE2C5A" w:rsidP="00B46D58">
      <w:pPr>
        <w:widowControl w:val="0"/>
        <w:spacing w:after="160"/>
        <w:jc w:val="center"/>
        <w:rPr>
          <w:rFonts w:ascii="GHEA Grapalat" w:hAnsi="GHEA Grapalat"/>
          <w:b/>
          <w:sz w:val="20"/>
          <w:szCs w:val="20"/>
        </w:rPr>
      </w:pP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 xml:space="preserve">б.лицом, имеющим возможность предопределять решения юридического лица иным, не запрещенным </w:t>
      </w:r>
      <w:r w:rsidRPr="006D6687">
        <w:rPr>
          <w:rFonts w:ascii="GHEA Grapalat" w:hAnsi="GHEA Grapalat"/>
          <w:i/>
          <w:color w:val="000000"/>
          <w:sz w:val="20"/>
          <w:szCs w:val="20"/>
        </w:rPr>
        <w:lastRenderedPageBreak/>
        <w:t>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lastRenderedPageBreak/>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r w:rsidR="00F9791A" w:rsidRPr="006D6687">
        <w:rPr>
          <w:rFonts w:ascii="GHEA Grapalat" w:hAnsi="GHEA Grapalat"/>
          <w:i/>
          <w:sz w:val="20"/>
          <w:szCs w:val="20"/>
        </w:rPr>
        <w:t>ое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Участник может подать заявку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BE2C5A">
        <w:rPr>
          <w:rFonts w:ascii="GHEA Grapalat" w:hAnsi="GHEA Grapalat"/>
          <w:i/>
          <w:lang w:eastAsia="en-US" w:bidi="ar-SA"/>
        </w:rPr>
        <w:t>Араратский область  РА, о.</w:t>
      </w:r>
      <w:r w:rsidR="00CA2C44" w:rsidRPr="00CA2C44">
        <w:rPr>
          <w:rFonts w:ascii="GHEA Grapalat" w:hAnsi="GHEA Grapalat"/>
          <w:i/>
          <w:lang w:eastAsia="en-US" w:bidi="ar-SA"/>
        </w:rPr>
        <w:t>А</w:t>
      </w:r>
      <w:r w:rsidR="00F4393F">
        <w:rPr>
          <w:rFonts w:ascii="GHEA Grapalat" w:hAnsi="GHEA Grapalat"/>
          <w:i/>
          <w:lang w:eastAsia="en-US" w:bidi="ar-SA"/>
        </w:rPr>
        <w:t xml:space="preserve">рмаш </w:t>
      </w:r>
      <w:r w:rsidR="00CA2C44" w:rsidRPr="00CA2C44">
        <w:rPr>
          <w:rFonts w:ascii="GHEA Grapalat" w:hAnsi="GHEA Grapalat"/>
          <w:i/>
          <w:lang w:eastAsia="en-US" w:bidi="ar-SA"/>
        </w:rPr>
        <w:t xml:space="preserve"> </w:t>
      </w:r>
      <w:r w:rsidR="001D1F0F" w:rsidRPr="006D6687">
        <w:rPr>
          <w:rFonts w:ascii="GHEA Grapalat" w:hAnsi="GHEA Grapalat"/>
          <w:i/>
          <w:lang w:eastAsia="en-US" w:bidi="ar-SA"/>
        </w:rPr>
        <w:t xml:space="preserve">улица </w:t>
      </w:r>
      <w:r w:rsidR="00F4393F">
        <w:rPr>
          <w:rFonts w:ascii="GHEA Grapalat" w:hAnsi="GHEA Grapalat"/>
          <w:i/>
          <w:lang w:eastAsia="en-US" w:bidi="ar-SA"/>
        </w:rPr>
        <w:t xml:space="preserve">Анрапетютян </w:t>
      </w:r>
      <w:r w:rsidR="00941000" w:rsidRPr="006D6687">
        <w:rPr>
          <w:rFonts w:ascii="GHEA Grapalat" w:hAnsi="GHEA Grapalat"/>
          <w:i/>
          <w:lang w:eastAsia="en-US" w:bidi="ar-SA"/>
        </w:rPr>
        <w:t xml:space="preserve">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CA2C44" w:rsidRPr="00CA2C44">
        <w:rPr>
          <w:rFonts w:ascii="GHEA Grapalat" w:hAnsi="GHEA Grapalat"/>
          <w:i/>
        </w:rPr>
        <w:t>1</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r w:rsidR="00B10C2A" w:rsidRPr="006D6687">
        <w:rPr>
          <w:rFonts w:ascii="GHEA Grapalat" w:hAnsi="GHEA Grapalat"/>
          <w:i/>
        </w:rPr>
        <w:t>Г.Оганнисян</w:t>
      </w:r>
      <w:r w:rsidRPr="006D668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6D6687">
        <w:rPr>
          <w:rFonts w:ascii="GHEA Grapalat" w:hAnsi="GHEA Grapalat"/>
          <w:i/>
          <w:sz w:val="20"/>
          <w:szCs w:val="20"/>
        </w:rPr>
        <w:t>,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lastRenderedPageBreak/>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6D6687">
        <w:rPr>
          <w:rFonts w:ascii="GHEA Grapalat" w:hAnsi="GHEA Grapalat"/>
          <w:i/>
          <w:sz w:val="20"/>
        </w:rPr>
        <w:t>-</w:t>
      </w:r>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а.графы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б.между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lastRenderedPageBreak/>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е. в суммах, заполненных буквами в графах ценового пред</w:t>
      </w:r>
      <w:r w:rsidR="00413595" w:rsidRPr="006D6687">
        <w:rPr>
          <w:rFonts w:ascii="GHEA Grapalat" w:hAnsi="GHEA Grapalat"/>
          <w:i/>
          <w:sz w:val="20"/>
        </w:rPr>
        <w:t>ложения, лумы указаны в цифрах.</w:t>
      </w:r>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17445" w:rsidRDefault="00096865" w:rsidP="00B46D58">
      <w:pPr>
        <w:pStyle w:val="23"/>
        <w:widowControl w:val="0"/>
        <w:spacing w:after="160" w:line="240" w:lineRule="auto"/>
        <w:ind w:firstLine="567"/>
        <w:rPr>
          <w:rFonts w:ascii="GHEA Grapalat" w:hAnsi="GHEA Grapalat"/>
          <w:i/>
        </w:rPr>
      </w:pPr>
    </w:p>
    <w:p w:rsidR="000F7571" w:rsidRPr="00117445" w:rsidRDefault="000F7571"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r w:rsidR="00D746CA" w:rsidRPr="006D6687">
        <w:rPr>
          <w:rFonts w:ascii="GHEA Grapalat" w:hAnsi="GHEA Grapalat"/>
          <w:i/>
        </w:rPr>
        <w:t>о</w:t>
      </w:r>
      <w:r w:rsidRPr="006D6687">
        <w:rPr>
          <w:rFonts w:ascii="GHEA Grapalat" w:hAnsi="GHEA Grapalat"/>
          <w:i/>
        </w:rPr>
        <w:t>й день в "</w:t>
      </w:r>
      <w:r w:rsidR="00BB3286" w:rsidRPr="006D6687">
        <w:rPr>
          <w:rFonts w:ascii="GHEA Grapalat" w:hAnsi="GHEA Grapalat"/>
          <w:i/>
        </w:rPr>
        <w:t>1</w:t>
      </w:r>
      <w:r w:rsidR="00CA2C44" w:rsidRPr="00CA2C44">
        <w:rPr>
          <w:rFonts w:ascii="GHEA Grapalat" w:hAnsi="GHEA Grapalat"/>
          <w:i/>
        </w:rPr>
        <w:t>1</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r w:rsidR="00576D5D" w:rsidRPr="006D668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r w:rsidR="00576D5D" w:rsidRPr="006D668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r w:rsidRPr="006D668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семдесять пять</w:t>
      </w:r>
      <w:r w:rsidRPr="006D6687">
        <w:rPr>
          <w:rFonts w:ascii="GHEA Grapalat" w:hAnsi="GHEA Grapalat"/>
          <w:i/>
          <w:sz w:val="20"/>
          <w:szCs w:val="20"/>
        </w:rPr>
        <w:t xml:space="preserve"> лотов</w:t>
      </w:r>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за исключением случая, 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Pr="006D6687">
        <w:rPr>
          <w:rFonts w:ascii="GHEA Grapalat" w:hAnsi="GHEA Grapalat"/>
        </w:rPr>
        <w:lastRenderedPageBreak/>
        <w:t xml:space="preserve">они сопоставляются с драмом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D6687">
        <w:rPr>
          <w:rFonts w:ascii="GHEA Grapalat" w:hAnsi="GHEA Grapalat"/>
          <w:i/>
          <w:sz w:val="20"/>
        </w:rPr>
        <w:t>.</w:t>
      </w:r>
      <w:r w:rsidRPr="006D668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а.для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в.переговоры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 ,,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 xml:space="preserve">заявок, в заявке </w:t>
      </w:r>
      <w:r w:rsidRPr="006D6687">
        <w:rPr>
          <w:rFonts w:ascii="GHEA Grapalat" w:hAnsi="GHEA Grapalat"/>
          <w:i/>
          <w:sz w:val="20"/>
        </w:rPr>
        <w:lastRenderedPageBreak/>
        <w:t>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заявки</w:t>
      </w:r>
      <w:r w:rsidR="00855622" w:rsidRPr="006D6687">
        <w:rPr>
          <w:rFonts w:ascii="GHEA Grapalat" w:hAnsi="GHEA Grapalat" w:cs="Sylfaen"/>
          <w:i/>
          <w:sz w:val="20"/>
        </w:rPr>
        <w:t>.</w:t>
      </w:r>
      <w:r w:rsidR="003B3E74" w:rsidRPr="006D668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.Не позднее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 xml:space="preserve">. 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r w:rsidR="00A31DCA" w:rsidRPr="006D668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w:t>
      </w:r>
      <w:r w:rsidR="00A74478" w:rsidRPr="006D6687">
        <w:rPr>
          <w:rFonts w:ascii="GHEA Grapalat" w:hAnsi="GHEA Grapalat"/>
          <w:i/>
          <w:sz w:val="20"/>
        </w:rPr>
        <w:lastRenderedPageBreak/>
        <w:t>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комиссии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признается участник занявший 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 xml:space="preserve">При этом, проект утвержденного отобранным участником договора представляется заказчику в письменной </w:t>
      </w:r>
      <w:r w:rsidRPr="006D6687">
        <w:rPr>
          <w:rFonts w:ascii="GHEA Grapalat" w:hAnsi="GHEA Grapalat"/>
          <w:i/>
          <w:sz w:val="20"/>
          <w:szCs w:val="20"/>
        </w:rPr>
        <w:lastRenderedPageBreak/>
        <w:t>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Размер обеспечения квалификации равен размеру ценового предложения отобранного участника.</w:t>
      </w:r>
      <w:r w:rsidR="001647D2" w:rsidRPr="006D6687">
        <w:rPr>
          <w:rFonts w:ascii="GHEA Grapalat" w:hAnsi="GHEA Grapalat"/>
          <w:i/>
        </w:rPr>
        <w:t xml:space="preserve">Обеспечение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в одностороннем порядке утвержденного 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r w:rsidR="008F1F9B" w:rsidRPr="006D6687">
        <w:rPr>
          <w:rFonts w:ascii="GHEA Grapalat" w:hAnsi="GHEA Grapalat" w:cs="Sylfaen"/>
          <w:i/>
          <w:sz w:val="20"/>
          <w:szCs w:val="20"/>
        </w:rPr>
        <w:t>по</w:t>
      </w:r>
      <w:r w:rsidRPr="006D6687">
        <w:rPr>
          <w:rFonts w:ascii="GHEA Grapalat" w:hAnsi="GHEA Grapalat" w:cs="Sylfaen"/>
          <w:i/>
          <w:sz w:val="20"/>
          <w:szCs w:val="20"/>
        </w:rPr>
        <w:t xml:space="preserve"> более чем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r w:rsidR="00740EF5" w:rsidRPr="006D6687">
        <w:rPr>
          <w:rFonts w:ascii="GHEA Grapalat" w:hAnsi="GHEA Grapalat"/>
          <w:i/>
          <w:sz w:val="20"/>
          <w:szCs w:val="20"/>
        </w:rPr>
        <w:t>по</w:t>
      </w:r>
      <w:r w:rsidRPr="006D6687">
        <w:rPr>
          <w:rFonts w:ascii="GHEA Grapalat" w:hAnsi="GHEA Grapalat"/>
          <w:i/>
          <w:sz w:val="20"/>
          <w:szCs w:val="20"/>
        </w:rPr>
        <w:t xml:space="preserve"> более чем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и общая цена заключаемого с последним договора превышает 10 млн. драмов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r w:rsidR="00251CF9" w:rsidRPr="006D6687">
        <w:rPr>
          <w:rFonts w:ascii="GHEA Grapalat" w:hAnsi="GHEA Grapalat"/>
          <w:i/>
          <w:sz w:val="20"/>
          <w:szCs w:val="20"/>
        </w:rPr>
        <w:t xml:space="preserve"> </w:t>
      </w:r>
      <w:r w:rsidR="0076763C" w:rsidRPr="006D668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 xml:space="preserve">заключенный договор расторгается по </w:t>
      </w:r>
      <w:r w:rsidR="00125AA6" w:rsidRPr="006D6687">
        <w:rPr>
          <w:rFonts w:ascii="GHEA Grapalat" w:hAnsi="GHEA Grapalat"/>
          <w:i/>
          <w:sz w:val="20"/>
          <w:szCs w:val="20"/>
        </w:rPr>
        <w:lastRenderedPageBreak/>
        <w:t>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w:t>
      </w:r>
      <w:r w:rsidRPr="006D6687">
        <w:rPr>
          <w:rFonts w:ascii="GHEA Grapalat" w:hAnsi="GHEA Grapalat"/>
          <w:i/>
          <w:sz w:val="20"/>
          <w:szCs w:val="20"/>
        </w:rPr>
        <w:lastRenderedPageBreak/>
        <w:t>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D668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а.запретить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w:t>
      </w:r>
      <w:r w:rsidRPr="006D6687">
        <w:rPr>
          <w:rFonts w:ascii="GHEA Grapalat" w:hAnsi="GHEA Grapalat"/>
          <w:i/>
          <w:sz w:val="20"/>
          <w:szCs w:val="20"/>
        </w:rPr>
        <w:lastRenderedPageBreak/>
        <w:t xml:space="preserve">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обороны и национальной безопасности, необходимо продолжить процесс закупки.</w:t>
      </w:r>
      <w:r w:rsidR="00996C19" w:rsidRPr="006D6687">
        <w:rPr>
          <w:rFonts w:ascii="GHEA Grapalat" w:hAnsi="GHEA Grapalat"/>
          <w:i/>
          <w:sz w:val="20"/>
          <w:szCs w:val="20"/>
        </w:rPr>
        <w:t xml:space="preserve">Лицо,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 xml:space="preserve">ЗАЯВКИ НА  </w:t>
      </w:r>
      <w:r w:rsidR="00AB39E8" w:rsidRPr="00AB39E8">
        <w:rPr>
          <w:rFonts w:ascii="GHEA Grapalat" w:hAnsi="GHEA Grapalat"/>
          <w:b/>
          <w:sz w:val="20"/>
          <w:szCs w:val="20"/>
        </w:rPr>
        <w:t xml:space="preserve"> </w:t>
      </w:r>
      <w:r w:rsidR="00BC5174" w:rsidRPr="006D6687">
        <w:rPr>
          <w:rFonts w:ascii="GHEA Grapalat" w:hAnsi="GHEA Grapalat"/>
          <w:b/>
          <w:sz w:val="20"/>
          <w:szCs w:val="20"/>
        </w:rPr>
        <w:t xml:space="preserve">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заявление</w:t>
      </w:r>
      <w:r w:rsidR="00EB3C28" w:rsidRPr="006D6687">
        <w:rPr>
          <w:rFonts w:ascii="GHEA Grapalat" w:hAnsi="GHEA Grapalat"/>
          <w:i/>
          <w:sz w:val="20"/>
          <w:szCs w:val="20"/>
        </w:rPr>
        <w:t>--объявлени</w:t>
      </w:r>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утвержденн</w:t>
      </w:r>
      <w:r w:rsidRPr="006D6687">
        <w:rPr>
          <w:rFonts w:ascii="GHEA Grapalat" w:hAnsi="GHEA Grapalat"/>
          <w:i/>
          <w:sz w:val="20"/>
          <w:szCs w:val="20"/>
          <w:lang w:val="en-US"/>
        </w:rPr>
        <w:t>o</w:t>
      </w:r>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r w:rsidRPr="006D668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w:t>
      </w:r>
      <w:r w:rsidRPr="006D6687">
        <w:rPr>
          <w:rFonts w:ascii="GHEA Grapalat" w:hAnsi="GHEA Grapalat"/>
          <w:i/>
          <w:sz w:val="20"/>
          <w:szCs w:val="20"/>
        </w:rPr>
        <w:lastRenderedPageBreak/>
        <w:t xml:space="preserve">соответственно слова "оригинал" и </w:t>
      </w:r>
      <w:r w:rsidR="00A475A5" w:rsidRPr="00BE2C5A">
        <w:rPr>
          <w:rFonts w:ascii="GHEA Grapalat" w:hAnsi="GHEA Grapalat"/>
          <w:i/>
          <w:sz w:val="20"/>
          <w:szCs w:val="20"/>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Pr="006467C4" w:rsidRDefault="00AB39E8" w:rsidP="00B10C2A">
      <w:pPr>
        <w:pStyle w:val="norm"/>
        <w:widowControl w:val="0"/>
        <w:spacing w:line="240" w:lineRule="auto"/>
        <w:ind w:firstLine="284"/>
        <w:jc w:val="right"/>
        <w:rPr>
          <w:rFonts w:ascii="GHEA Grapalat" w:hAnsi="GHEA Grapalat"/>
          <w:b/>
          <w:sz w:val="20"/>
        </w:rPr>
      </w:pPr>
    </w:p>
    <w:p w:rsidR="00AB39E8" w:rsidRDefault="00AB39E8"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Default="009F74A7" w:rsidP="00B10C2A">
      <w:pPr>
        <w:pStyle w:val="norm"/>
        <w:widowControl w:val="0"/>
        <w:spacing w:line="240" w:lineRule="auto"/>
        <w:ind w:firstLine="284"/>
        <w:jc w:val="right"/>
        <w:rPr>
          <w:rFonts w:ascii="GHEA Grapalat" w:hAnsi="GHEA Grapalat"/>
          <w:b/>
          <w:sz w:val="20"/>
          <w:lang w:val="en-US"/>
        </w:rPr>
      </w:pPr>
    </w:p>
    <w:p w:rsidR="009F74A7" w:rsidRPr="009F74A7" w:rsidRDefault="009F74A7" w:rsidP="00B10C2A">
      <w:pPr>
        <w:pStyle w:val="norm"/>
        <w:widowControl w:val="0"/>
        <w:spacing w:line="240" w:lineRule="auto"/>
        <w:ind w:firstLine="284"/>
        <w:jc w:val="right"/>
        <w:rPr>
          <w:rFonts w:ascii="GHEA Grapalat" w:hAnsi="GHEA Grapalat"/>
          <w:b/>
          <w:sz w:val="20"/>
          <w:lang w:val="en-US"/>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10C2A" w:rsidRPr="00BE2C5A" w:rsidRDefault="00B2572B" w:rsidP="00B10C2A">
      <w:pPr>
        <w:pStyle w:val="a3"/>
        <w:spacing w:line="240" w:lineRule="auto"/>
        <w:jc w:val="right"/>
        <w:rPr>
          <w:rFonts w:ascii="GHEA Grapalat" w:hAnsi="GHEA Grapalat"/>
          <w:b/>
          <w:i w:val="0"/>
          <w:lang w:eastAsia="en-US" w:bidi="ar-SA"/>
        </w:rPr>
      </w:pPr>
      <w:r w:rsidRPr="006D6687">
        <w:rPr>
          <w:rFonts w:ascii="GHEA Grapalat" w:hAnsi="GHEA Grapalat"/>
          <w:b/>
        </w:rPr>
        <w:t>к</w:t>
      </w:r>
      <w:r w:rsidR="00B10C2A" w:rsidRPr="006D6687">
        <w:rPr>
          <w:rFonts w:ascii="GHEA Grapalat" w:hAnsi="GHEA Grapalat"/>
          <w:b/>
        </w:rPr>
        <w:t xml:space="preserve"> Приглашению запросе катировок</w:t>
      </w:r>
      <w:r w:rsidR="00123294"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AB39E8" w:rsidRPr="00AB39E8">
        <w:rPr>
          <w:rFonts w:ascii="GHEA Grapalat" w:hAnsi="GHEA Grapalat"/>
          <w:b/>
          <w:lang w:eastAsia="en-US" w:bidi="ar-SA"/>
        </w:rPr>
        <w:t>А</w:t>
      </w:r>
      <w:r w:rsidR="00F4393F">
        <w:rPr>
          <w:rFonts w:ascii="GHEA Grapalat" w:hAnsi="GHEA Grapalat"/>
          <w:b/>
          <w:lang w:eastAsia="en-US" w:bidi="ar-SA"/>
        </w:rPr>
        <w:t>R</w:t>
      </w:r>
      <w:r w:rsidR="00F10AF3" w:rsidRPr="006D6687">
        <w:rPr>
          <w:rFonts w:ascii="GHEA Grapalat" w:hAnsi="GHEA Grapalat"/>
          <w:b/>
          <w:lang w:eastAsia="en-US" w:bidi="ar-SA"/>
        </w:rPr>
        <w:t>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w:t>
      </w:r>
      <w:r w:rsidR="00BE2C5A" w:rsidRPr="00BE2C5A">
        <w:rPr>
          <w:rFonts w:ascii="GHEA Grapalat" w:hAnsi="GHEA Grapalat"/>
          <w:b/>
          <w:lang w:eastAsia="en-US" w:bidi="ar-SA"/>
        </w:rPr>
        <w:t>20</w:t>
      </w:r>
      <w:r w:rsidR="00F10AF3" w:rsidRPr="006D6687">
        <w:rPr>
          <w:rFonts w:ascii="GHEA Grapalat" w:hAnsi="GHEA Grapalat"/>
          <w:b/>
          <w:lang w:eastAsia="en-US" w:bidi="ar-SA"/>
        </w:rPr>
        <w:t>/0</w:t>
      </w:r>
      <w:r w:rsidR="00BE2C5A" w:rsidRPr="00BE2C5A">
        <w:rPr>
          <w:rFonts w:ascii="GHEA Grapalat" w:hAnsi="GHEA Grapalat"/>
          <w:b/>
          <w:lang w:eastAsia="en-US" w:bidi="ar-SA"/>
        </w:rPr>
        <w:t>1</w:t>
      </w:r>
    </w:p>
    <w:p w:rsidR="00B2572B" w:rsidRPr="006D6687" w:rsidRDefault="00B2572B" w:rsidP="00B46D58">
      <w:pPr>
        <w:pStyle w:val="31"/>
        <w:widowControl w:val="0"/>
        <w:spacing w:after="160" w:line="240" w:lineRule="auto"/>
        <w:jc w:val="right"/>
        <w:rPr>
          <w:rFonts w:ascii="GHEA Grapalat" w:hAnsi="GHEA Grapalat" w:cs="Arial"/>
          <w:b/>
          <w:sz w:val="24"/>
          <w:szCs w:val="24"/>
        </w:rPr>
      </w:pP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ЗАЯВЛЕНИЕ</w:t>
      </w:r>
      <w:r w:rsidR="00350210" w:rsidRPr="006D6687">
        <w:rPr>
          <w:rFonts w:ascii="GHEA Grapalat" w:hAnsi="GHEA Grapalat"/>
          <w:b/>
          <w:sz w:val="20"/>
          <w:szCs w:val="20"/>
        </w:rPr>
        <w:t>-</w:t>
      </w:r>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на участие в запросе катировок</w:t>
      </w:r>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желает участвовать в лоте (лотах)_______________________________ объявленного</w:t>
      </w:r>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E2C5A" w:rsidRPr="00BE2C5A" w:rsidRDefault="00374F4A" w:rsidP="00BE2C5A">
      <w:pPr>
        <w:pStyle w:val="a3"/>
        <w:spacing w:line="240" w:lineRule="auto"/>
        <w:rPr>
          <w:rFonts w:ascii="GHEA Grapalat" w:hAnsi="GHEA Grapalat"/>
          <w:b/>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AB39E8" w:rsidRPr="006467C4">
        <w:rPr>
          <w:rFonts w:ascii="GHEA Grapalat" w:hAnsi="GHEA Grapalat"/>
          <w:b/>
          <w:lang w:eastAsia="en-US" w:bidi="ar-SA"/>
        </w:rPr>
        <w:t>А</w:t>
      </w:r>
      <w:r w:rsidR="00F4393F">
        <w:rPr>
          <w:rFonts w:ascii="GHEA Grapalat" w:hAnsi="GHEA Grapalat"/>
          <w:b/>
          <w:lang w:eastAsia="en-US" w:bidi="ar-SA"/>
        </w:rPr>
        <w:t>R</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374F4A" w:rsidRPr="00BE2C5A" w:rsidRDefault="00B10C2A" w:rsidP="00BE2C5A">
      <w:pPr>
        <w:pStyle w:val="a3"/>
        <w:spacing w:line="240" w:lineRule="auto"/>
        <w:rPr>
          <w:rFonts w:ascii="GHEA Grapalat" w:hAnsi="GHEA Grapalat"/>
          <w:b/>
          <w:i w:val="0"/>
          <w:lang w:eastAsia="en-US" w:bidi="ar-SA"/>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r w:rsidRPr="006D6687">
        <w:rPr>
          <w:rFonts w:ascii="GHEA Grapalat" w:hAnsi="GHEA Grapalat"/>
          <w:sz w:val="20"/>
          <w:szCs w:val="20"/>
        </w:rPr>
        <w:t xml:space="preserve">запросе катировок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Настоящим _________________________________объявляет и подтверждает,что:</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BE2C5A" w:rsidRPr="00BE2C5A" w:rsidRDefault="006B3E56" w:rsidP="00BE2C5A">
      <w:pPr>
        <w:pStyle w:val="a3"/>
        <w:spacing w:line="240" w:lineRule="auto"/>
        <w:jc w:val="right"/>
        <w:rPr>
          <w:rFonts w:ascii="GHEA Grapalat" w:hAnsi="GHEA Grapalat"/>
          <w:i w:val="0"/>
        </w:rPr>
      </w:pPr>
      <w:r w:rsidRPr="006D6687">
        <w:rPr>
          <w:rFonts w:ascii="GHEA Grapalat" w:hAnsi="GHEA Grapalat"/>
          <w:i w:val="0"/>
        </w:rPr>
        <w:t>удовлетворяет</w:t>
      </w:r>
      <w:r w:rsidRPr="006D6687">
        <w:rPr>
          <w:rFonts w:ascii="GHEA Grapalat" w:hAnsi="GHEA Grapalat"/>
          <w:i w:val="0"/>
          <w:spacing w:val="-4"/>
        </w:rPr>
        <w:t xml:space="preserve"> требованиям к праву участия установленным приглашением на </w:t>
      </w:r>
      <w:r w:rsidR="00B10C2A" w:rsidRPr="006D6687">
        <w:rPr>
          <w:rFonts w:ascii="GHEA Grapalat" w:hAnsi="GHEA Grapalat"/>
          <w:i w:val="0"/>
        </w:rPr>
        <w:t xml:space="preserve"> запросе катировок  </w:t>
      </w:r>
      <w:r w:rsidRPr="006D6687">
        <w:rPr>
          <w:rFonts w:ascii="GHEA Grapalat" w:hAnsi="GHEA Grapalat"/>
          <w:i w:val="0"/>
        </w:rPr>
        <w:t>под кодом</w:t>
      </w:r>
    </w:p>
    <w:p w:rsidR="006B3E56" w:rsidRPr="00BE2C5A" w:rsidRDefault="00BE2C5A" w:rsidP="00BE2C5A">
      <w:pPr>
        <w:pStyle w:val="a3"/>
        <w:spacing w:line="240" w:lineRule="auto"/>
        <w:rPr>
          <w:rFonts w:ascii="GHEA Grapalat" w:hAnsi="GHEA Grapalat"/>
          <w:b/>
          <w:i w:val="0"/>
          <w:lang w:eastAsia="en-US" w:bidi="ar-SA"/>
        </w:rPr>
      </w:pPr>
      <w:r w:rsidRPr="006D6687">
        <w:rPr>
          <w:rFonts w:ascii="GHEA Grapalat" w:hAnsi="GHEA Grapalat"/>
          <w:b/>
          <w:lang w:eastAsia="en-US" w:bidi="ar-SA"/>
        </w:rPr>
        <w:t>А</w:t>
      </w:r>
      <w:r w:rsidRPr="006D6687">
        <w:rPr>
          <w:rFonts w:ascii="GHEA Grapalat" w:hAnsi="GHEA Grapalat"/>
          <w:b/>
          <w:lang w:val="en-US" w:eastAsia="en-US" w:bidi="ar-SA"/>
        </w:rPr>
        <w:t>M</w:t>
      </w:r>
      <w:r w:rsidR="00AB39E8" w:rsidRPr="00AB39E8">
        <w:rPr>
          <w:rFonts w:ascii="GHEA Grapalat" w:hAnsi="GHEA Grapalat"/>
          <w:b/>
          <w:lang w:eastAsia="en-US" w:bidi="ar-SA"/>
        </w:rPr>
        <w:t>А</w:t>
      </w:r>
      <w:r w:rsidR="00F4393F">
        <w:rPr>
          <w:rFonts w:ascii="GHEA Grapalat" w:hAnsi="GHEA Grapalat"/>
          <w:b/>
          <w:lang w:eastAsia="en-US" w:bidi="ar-SA"/>
        </w:rPr>
        <w:t>R</w:t>
      </w:r>
      <w:r w:rsidRPr="006D6687">
        <w:rPr>
          <w:rFonts w:ascii="GHEA Grapalat" w:hAnsi="GHEA Grapalat"/>
          <w:b/>
          <w:lang w:eastAsia="en-US" w:bidi="ar-SA"/>
        </w:rPr>
        <w:t>HG-</w:t>
      </w:r>
      <w:r w:rsidRPr="006D6687">
        <w:rPr>
          <w:rFonts w:ascii="GHEA Grapalat" w:hAnsi="GHEA Grapalat"/>
          <w:b/>
          <w:lang w:val="en-AU" w:eastAsia="en-US" w:bidi="ar-SA"/>
        </w:rPr>
        <w:t>GHAPDZB</w:t>
      </w:r>
      <w:r w:rsidRPr="006D6687">
        <w:rPr>
          <w:rFonts w:ascii="GHEA Grapalat" w:hAnsi="GHEA Grapalat"/>
          <w:b/>
          <w:lang w:eastAsia="en-US" w:bidi="ar-SA"/>
        </w:rPr>
        <w:t>-</w:t>
      </w:r>
      <w:r w:rsidRPr="00BE2C5A">
        <w:rPr>
          <w:rFonts w:ascii="GHEA Grapalat" w:hAnsi="GHEA Grapalat"/>
          <w:b/>
          <w:lang w:eastAsia="en-US" w:bidi="ar-SA"/>
        </w:rPr>
        <w:t>20</w:t>
      </w:r>
      <w:r w:rsidRPr="006D6687">
        <w:rPr>
          <w:rFonts w:ascii="GHEA Grapalat" w:hAnsi="GHEA Grapalat"/>
          <w:b/>
          <w:lang w:eastAsia="en-US" w:bidi="ar-SA"/>
        </w:rPr>
        <w:t>/0</w:t>
      </w:r>
      <w:r w:rsidRPr="00BE2C5A">
        <w:rPr>
          <w:rFonts w:ascii="GHEA Grapalat" w:hAnsi="GHEA Grapalat"/>
          <w:b/>
          <w:lang w:eastAsia="en-US" w:bidi="ar-SA"/>
        </w:rPr>
        <w:t>1</w:t>
      </w:r>
      <w:r w:rsidRPr="00BE2C5A">
        <w:rPr>
          <w:rFonts w:ascii="GHEA Grapalat" w:hAnsi="GHEA Grapalat"/>
          <w:b/>
          <w:i w:val="0"/>
          <w:lang w:eastAsia="en-US" w:bidi="ar-SA"/>
        </w:rPr>
        <w:t xml:space="preserve"> </w:t>
      </w:r>
      <w:r w:rsidR="00A90FCD"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00A90FCD"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00A90FCD"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B10C2A" w:rsidRPr="00BE2C5A" w:rsidRDefault="006B3E56" w:rsidP="00BE2C5A">
      <w:pPr>
        <w:pStyle w:val="a3"/>
        <w:spacing w:line="240" w:lineRule="auto"/>
        <w:rPr>
          <w:rFonts w:ascii="GHEA Grapalat" w:hAnsi="GHEA Grapalat"/>
          <w:b/>
          <w:i w:val="0"/>
          <w:lang w:eastAsia="en-US" w:bidi="ar-SA"/>
        </w:rPr>
      </w:pPr>
      <w:r w:rsidRPr="006D6687">
        <w:rPr>
          <w:rFonts w:ascii="GHEA Grapalat" w:hAnsi="GHEA Grapalat"/>
        </w:rPr>
        <w:t xml:space="preserve">в рамках участия в </w:t>
      </w:r>
      <w:r w:rsidR="00B10C2A" w:rsidRPr="006D6687">
        <w:rPr>
          <w:rFonts w:ascii="GHEA Grapalat" w:hAnsi="GHEA Grapalat"/>
        </w:rPr>
        <w:t xml:space="preserve">запросе катировок </w:t>
      </w:r>
      <w:r w:rsidR="00305944" w:rsidRPr="006D6687">
        <w:rPr>
          <w:rFonts w:ascii="GHEA Grapalat" w:hAnsi="GHEA Grapalat"/>
        </w:rPr>
        <w:t xml:space="preserve"> </w:t>
      </w:r>
      <w:r w:rsidRPr="006D6687">
        <w:rPr>
          <w:rFonts w:ascii="GHEA Grapalat" w:hAnsi="GHEA Grapalat"/>
        </w:rPr>
        <w:t xml:space="preserve">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6B3E56"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катировок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r w:rsidRPr="006D6687">
        <w:rPr>
          <w:rFonts w:ascii="GHEA Grapalat" w:hAnsi="GHEA Grapalat"/>
          <w:i w:val="0"/>
        </w:rPr>
        <w:t>участия взаимосвязанных с ________________ лиц и (или) учрежденных__________</w:t>
      </w:r>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t>организаций, либо организаций, имеющих принадлежащую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lastRenderedPageBreak/>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0F7571" w:rsidRDefault="00941000" w:rsidP="00941000"/>
    <w:p w:rsidR="00BE2C5A" w:rsidRPr="000F7571" w:rsidRDefault="00BE2C5A" w:rsidP="00941000"/>
    <w:p w:rsidR="00BE2C5A" w:rsidRPr="000F7571" w:rsidRDefault="00BE2C5A" w:rsidP="00941000"/>
    <w:p w:rsidR="00BE2C5A" w:rsidRPr="000F7571" w:rsidRDefault="00BE2C5A" w:rsidP="00941000"/>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BE2C5A">
      <w:pPr>
        <w:pStyle w:val="a3"/>
        <w:spacing w:after="160" w:line="240" w:lineRule="auto"/>
        <w:jc w:val="right"/>
        <w:rPr>
          <w:rFonts w:ascii="GHEA Grapalat" w:hAnsi="GHEA Grapalat"/>
          <w:b/>
        </w:rPr>
      </w:pPr>
      <w:r w:rsidRPr="006D6687">
        <w:rPr>
          <w:rFonts w:ascii="GHEA Grapalat" w:hAnsi="GHEA Grapalat"/>
          <w:b/>
        </w:rPr>
        <w:t xml:space="preserve">к Приглашению на </w:t>
      </w:r>
      <w:r w:rsidR="00B10C2A" w:rsidRPr="006D6687">
        <w:rPr>
          <w:rFonts w:ascii="GHEA Grapalat" w:hAnsi="GHEA Grapalat"/>
          <w:b/>
        </w:rPr>
        <w:t xml:space="preserve">запросе катировок </w:t>
      </w:r>
      <w:r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HG-GHAPDZB-20/01</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катировок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BE2C5A" w:rsidP="001E65D1">
      <w:pPr>
        <w:widowControl w:val="0"/>
        <w:spacing w:after="120"/>
        <w:jc w:val="center"/>
        <w:rPr>
          <w:rFonts w:ascii="GHEA Grapalat" w:hAnsi="GHEA Grapalat" w:cs="Arial"/>
          <w:sz w:val="20"/>
          <w:szCs w:val="20"/>
          <w:u w:val="single"/>
        </w:rPr>
      </w:pPr>
      <w:r w:rsidRPr="00BE2C5A">
        <w:rPr>
          <w:rFonts w:ascii="GHEA Grapalat" w:hAnsi="GHEA Grapalat"/>
          <w:b/>
          <w:sz w:val="20"/>
          <w:szCs w:val="20"/>
          <w:lang w:eastAsia="en-US" w:bidi="ar-SA"/>
        </w:rPr>
        <w:t>АM</w:t>
      </w:r>
      <w:r w:rsidR="00AB39E8" w:rsidRPr="00AB39E8">
        <w:rPr>
          <w:rFonts w:ascii="GHEA Grapalat" w:hAnsi="GHEA Grapalat"/>
          <w:b/>
          <w:sz w:val="20"/>
          <w:szCs w:val="20"/>
          <w:lang w:eastAsia="en-US" w:bidi="ar-SA"/>
        </w:rPr>
        <w:t>А</w:t>
      </w:r>
      <w:r w:rsidR="00F4393F">
        <w:rPr>
          <w:rFonts w:ascii="GHEA Grapalat" w:hAnsi="GHEA Grapalat"/>
          <w:b/>
          <w:sz w:val="20"/>
          <w:szCs w:val="20"/>
          <w:lang w:eastAsia="en-US" w:bidi="ar-SA"/>
        </w:rPr>
        <w:t>R</w:t>
      </w:r>
      <w:r w:rsidRPr="00BE2C5A">
        <w:rPr>
          <w:rFonts w:ascii="GHEA Grapalat" w:hAnsi="GHEA Grapalat"/>
          <w:b/>
          <w:sz w:val="20"/>
          <w:szCs w:val="20"/>
          <w:lang w:eastAsia="en-US" w:bidi="ar-SA"/>
        </w:rPr>
        <w:t xml:space="preserve">HG-GHAPDZB-20/01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подпись</w:t>
      </w:r>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B46D58">
      <w:pPr>
        <w:pStyle w:val="31"/>
        <w:widowControl w:val="0"/>
        <w:spacing w:after="160" w:line="240" w:lineRule="auto"/>
        <w:jc w:val="right"/>
        <w:rPr>
          <w:rFonts w:ascii="GHEA Grapalat" w:hAnsi="GHEA Grapalat" w:cs="Arial"/>
          <w:b/>
        </w:rPr>
      </w:pPr>
      <w:r w:rsidRPr="006D6687">
        <w:rPr>
          <w:rFonts w:ascii="GHEA Grapalat" w:hAnsi="GHEA Grapalat"/>
          <w:b/>
        </w:rPr>
        <w:t xml:space="preserve">к Приглашению </w:t>
      </w:r>
      <w:r w:rsidR="00E15766" w:rsidRPr="006D6687">
        <w:rPr>
          <w:rFonts w:ascii="GHEA Grapalat" w:hAnsi="GHEA Grapalat"/>
          <w:b/>
        </w:rPr>
        <w:t xml:space="preserve"> </w:t>
      </w:r>
      <w:r w:rsidR="00B10C2A" w:rsidRPr="006D6687">
        <w:rPr>
          <w:rFonts w:ascii="GHEA Grapalat" w:hAnsi="GHEA Grapalat"/>
          <w:b/>
        </w:rPr>
        <w:t xml:space="preserve">запросе катировок </w:t>
      </w:r>
      <w:r w:rsidR="005744FC"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HG-GHAPDZB-20/01</w:t>
      </w:r>
    </w:p>
    <w:p w:rsidR="00B2572B" w:rsidRPr="006D6687" w:rsidRDefault="00B2572B" w:rsidP="00B46D58">
      <w:pPr>
        <w:widowControl w:val="0"/>
        <w:spacing w:after="120"/>
        <w:ind w:firstLine="567"/>
        <w:jc w:val="center"/>
        <w:rPr>
          <w:rFonts w:ascii="GHEA Grapalat" w:hAnsi="GHEA Grapalat"/>
        </w:rPr>
      </w:pP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BE2C5A" w:rsidRPr="00BE2C5A" w:rsidRDefault="00B2572B" w:rsidP="00BE2C5A">
      <w:pPr>
        <w:pStyle w:val="a3"/>
        <w:spacing w:line="240" w:lineRule="auto"/>
        <w:rPr>
          <w:rFonts w:ascii="GHEA Grapalat" w:hAnsi="GHEA Grapalat"/>
          <w:b/>
          <w:lang w:eastAsia="en-US" w:bidi="ar-SA"/>
        </w:rPr>
      </w:pPr>
      <w:r w:rsidRPr="006D6687">
        <w:rPr>
          <w:rFonts w:ascii="GHEA Grapalat" w:hAnsi="GHEA Grapalat"/>
          <w:spacing w:val="-6"/>
        </w:rPr>
        <w:t>Рассмотрев</w:t>
      </w:r>
      <w:r w:rsidR="00B10C2A" w:rsidRPr="006D6687">
        <w:rPr>
          <w:rFonts w:ascii="GHEA Grapalat" w:hAnsi="GHEA Grapalat"/>
          <w:spacing w:val="-6"/>
        </w:rPr>
        <w:t xml:space="preserve"> приглашение на запросе катировок </w:t>
      </w:r>
      <w:r w:rsidRPr="006D6687">
        <w:rPr>
          <w:rFonts w:ascii="GHEA Grapalat" w:hAnsi="GHEA Grapalat"/>
          <w:spacing w:val="-6"/>
        </w:rPr>
        <w:t xml:space="preserve"> 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r w:rsidRPr="006D6687">
        <w:rPr>
          <w:rFonts w:ascii="GHEA Grapalat" w:hAnsi="GHEA Grapalat"/>
          <w:sz w:val="20"/>
          <w:szCs w:val="20"/>
        </w:rPr>
        <w:t>д</w:t>
      </w:r>
      <w:r w:rsidR="00B2572B" w:rsidRPr="006D668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F74A7" w:rsidRDefault="00F4393F" w:rsidP="009F74A7">
            <w:pPr>
              <w:widowControl w:val="0"/>
              <w:jc w:val="center"/>
              <w:rPr>
                <w:rFonts w:ascii="GHEA Grapalat" w:hAnsi="GHEA Grapalat"/>
                <w:b/>
                <w:bCs/>
                <w:sz w:val="16"/>
                <w:szCs w:val="16"/>
                <w:lang w:val="en-US"/>
              </w:rPr>
            </w:pPr>
            <w:r>
              <w:rPr>
                <w:rFonts w:ascii="GHEA Grapalat" w:hAnsi="GHEA Grapalat"/>
                <w:b/>
                <w:sz w:val="16"/>
                <w:szCs w:val="16"/>
              </w:rPr>
              <w:t>6</w:t>
            </w:r>
            <w:r w:rsidR="009F74A7">
              <w:rPr>
                <w:rFonts w:ascii="GHEA Grapalat" w:hAnsi="GHEA Grapalat"/>
                <w:b/>
                <w:sz w:val="16"/>
                <w:szCs w:val="16"/>
                <w:lang w:val="en-US"/>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D46A54" w:rsidRPr="006D6687" w:rsidRDefault="003D2FE2"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r w:rsidR="00D46A54"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BE2C5A" w:rsidRPr="00BE2C5A">
        <w:rPr>
          <w:rFonts w:ascii="GHEA Grapalat" w:hAnsi="GHEA Grapalat"/>
          <w:b/>
          <w:sz w:val="20"/>
          <w:szCs w:val="20"/>
          <w:lang w:eastAsia="en-US" w:bidi="ar-SA"/>
        </w:rPr>
        <w:t>АM</w:t>
      </w:r>
      <w:r w:rsidR="00AB39E8" w:rsidRPr="00AB39E8">
        <w:rPr>
          <w:rFonts w:ascii="GHEA Grapalat" w:hAnsi="GHEA Grapalat"/>
          <w:b/>
          <w:sz w:val="20"/>
          <w:szCs w:val="20"/>
          <w:lang w:eastAsia="en-US" w:bidi="ar-SA"/>
        </w:rPr>
        <w:t>А</w:t>
      </w:r>
      <w:r w:rsidR="00F4393F">
        <w:rPr>
          <w:rFonts w:ascii="GHEA Grapalat" w:hAnsi="GHEA Grapalat"/>
          <w:b/>
          <w:sz w:val="20"/>
          <w:szCs w:val="20"/>
          <w:lang w:eastAsia="en-US" w:bidi="ar-SA"/>
        </w:rPr>
        <w:t>R</w:t>
      </w:r>
      <w:r w:rsidR="00BE2C5A" w:rsidRPr="00BE2C5A">
        <w:rPr>
          <w:rFonts w:ascii="GHEA Grapalat" w:hAnsi="GHEA Grapalat"/>
          <w:b/>
          <w:sz w:val="20"/>
          <w:szCs w:val="20"/>
          <w:lang w:eastAsia="en-US" w:bidi="ar-SA"/>
        </w:rPr>
        <w:t>HG-GHAPDZB-20/01</w:t>
      </w:r>
    </w:p>
    <w:p w:rsidR="003D2FE2" w:rsidRPr="006D6687" w:rsidRDefault="003D2FE2" w:rsidP="003D2FE2">
      <w:pPr>
        <w:widowControl w:val="0"/>
        <w:spacing w:after="160"/>
        <w:jc w:val="right"/>
        <w:rPr>
          <w:rFonts w:ascii="GHEA Grapalat" w:hAnsi="GHEA Grapalat" w:cs="GHEA Grapalat"/>
          <w:i/>
          <w:sz w:val="22"/>
          <w:szCs w:val="22"/>
        </w:rPr>
      </w:pP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3D2FE2" w:rsidRPr="006D6687" w:rsidRDefault="00D46A54" w:rsidP="00B932B8">
            <w:pPr>
              <w:widowControl w:val="0"/>
              <w:spacing w:after="160"/>
              <w:rPr>
                <w:rFonts w:ascii="GHEA Grapalat" w:hAnsi="GHEA Grapalat" w:cs="GHEA Grapalat"/>
                <w:b/>
                <w:sz w:val="18"/>
                <w:szCs w:val="18"/>
              </w:rPr>
            </w:pPr>
            <w:r w:rsidRPr="006D6687">
              <w:rPr>
                <w:rFonts w:ascii="GHEA Grapalat" w:hAnsi="GHEA Grapalat"/>
                <w:i/>
                <w:sz w:val="18"/>
                <w:szCs w:val="18"/>
              </w:rPr>
              <w:t>,</w:t>
            </w: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6D6687">
              <w:rPr>
                <w:rFonts w:ascii="GHEA Grapalat" w:hAnsi="GHEA Grapalat"/>
                <w:sz w:val="18"/>
                <w:szCs w:val="18"/>
                <w:lang w:val="en-US"/>
              </w:rPr>
              <w:tab/>
            </w:r>
            <w:r w:rsidRPr="006D6687">
              <w:rPr>
                <w:rFonts w:ascii="GHEA Grapalat" w:hAnsi="GHEA Grapalat"/>
                <w:sz w:val="18"/>
                <w:szCs w:val="18"/>
              </w:rPr>
              <w:t xml:space="preserve">" </w:t>
            </w:r>
            <w:r w:rsidRPr="006D6687">
              <w:rPr>
                <w:rFonts w:ascii="GHEA Grapalat" w:hAnsi="GHEA Grapalat"/>
                <w:sz w:val="18"/>
                <w:szCs w:val="18"/>
                <w:lang w:val="en-US"/>
              </w:rPr>
              <w:tab/>
            </w:r>
            <w:r w:rsidRPr="006D6687">
              <w:rPr>
                <w:rFonts w:ascii="GHEA Grapalat" w:hAnsi="GHEA Grapalat"/>
                <w:sz w:val="18"/>
                <w:szCs w:val="18"/>
              </w:rPr>
              <w:t>20</w:t>
            </w:r>
            <w:r w:rsidRPr="006D6687">
              <w:rPr>
                <w:rFonts w:ascii="GHEA Grapalat" w:hAnsi="GHEA Grapalat"/>
                <w:sz w:val="18"/>
                <w:szCs w:val="18"/>
                <w:lang w:val="en-US"/>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6D6687" w:rsidRDefault="003D2FE2" w:rsidP="00D46A54">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r w:rsidRPr="006D6687">
        <w:rPr>
          <w:rFonts w:ascii="GHEA Grapalat" w:hAnsi="GHEA Grapalat"/>
          <w:sz w:val="20"/>
          <w:szCs w:val="20"/>
        </w:rPr>
        <w:t>действующего на основании устава Компании (далее — Ком</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пания), настоящим в одностороннем порядке устанавливает следующее соглашение об уплате неустойки.</w:t>
      </w:r>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организованной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r w:rsidR="003D2FE2" w:rsidRPr="006D668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6D6687">
        <w:rPr>
          <w:rFonts w:ascii="GHEA Grapalat" w:hAnsi="GHEA Grapalat" w:cs="GHEA Grapalat"/>
          <w:sz w:val="20"/>
          <w:szCs w:val="20"/>
          <w:lang w:val="en-US"/>
        </w:rPr>
        <w:t>K</w:t>
      </w:r>
      <w:r w:rsidR="003D2FE2" w:rsidRPr="006D6687">
        <w:rPr>
          <w:rFonts w:ascii="GHEA Grapalat" w:hAnsi="GHEA Grapalat" w:cs="GHEA Grapalat"/>
          <w:sz w:val="20"/>
          <w:szCs w:val="20"/>
        </w:rPr>
        <w:t xml:space="preserve">омпания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r w:rsidR="003D2FE2" w:rsidRPr="006D668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r w:rsidR="003D2FE2" w:rsidRPr="006D668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r w:rsidR="003D2FE2" w:rsidRPr="006D668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r w:rsidR="003D2FE2" w:rsidRPr="006D6687">
        <w:rPr>
          <w:rFonts w:ascii="GHEA Grapalat" w:hAnsi="GHEA Grapalat"/>
          <w:sz w:val="20"/>
          <w:szCs w:val="20"/>
        </w:rPr>
        <w:t>Компания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r w:rsidR="003D2FE2" w:rsidRPr="006D668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Заказчик может представить в Банк-плательщик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lastRenderedPageBreak/>
        <w:t>1.7.</w:t>
      </w:r>
      <w:r w:rsidR="003D2FE2" w:rsidRPr="006D668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p>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F4393F">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r w:rsidR="00AB39E8" w:rsidRPr="00AB39E8">
              <w:rPr>
                <w:rFonts w:ascii="GHEA Grapalat" w:hAnsi="GHEA Grapalat"/>
                <w:i/>
                <w:sz w:val="20"/>
                <w:szCs w:val="20"/>
                <w:lang w:eastAsia="en-US" w:bidi="ar-SA"/>
              </w:rPr>
              <w:t>А</w:t>
            </w:r>
            <w:r w:rsidR="00F4393F">
              <w:rPr>
                <w:rFonts w:ascii="GHEA Grapalat" w:hAnsi="GHEA Grapalat"/>
                <w:i/>
                <w:sz w:val="20"/>
                <w:szCs w:val="20"/>
                <w:lang w:eastAsia="en-US" w:bidi="ar-SA"/>
              </w:rPr>
              <w:t>РМАШ</w:t>
            </w:r>
            <w:r w:rsidRPr="006D6687">
              <w:rPr>
                <w:rFonts w:ascii="GHEA Grapalat" w:hAnsi="GHEA Grapalat"/>
                <w:i/>
                <w:sz w:val="20"/>
                <w:szCs w:val="20"/>
                <w:lang w:eastAsia="en-US" w:bidi="ar-SA"/>
              </w:rPr>
              <w:t>» ОНКО</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5B538A">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5B538A"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F4393F" w:rsidRDefault="005B538A" w:rsidP="00F4393F">
            <w:pPr>
              <w:rPr>
                <w:rFonts w:ascii="GHEA Grapalat" w:hAnsi="GHEA Grapalat"/>
                <w:lang w:eastAsia="en-US" w:bidi="ar-SA"/>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sidR="00F4393F">
              <w:rPr>
                <w:rFonts w:ascii="GHEA Grapalat" w:hAnsi="GHEA Grapalat"/>
                <w:sz w:val="20"/>
                <w:szCs w:val="20"/>
                <w:lang w:eastAsia="en-US" w:bidi="ar-SA"/>
              </w:rPr>
              <w:t xml:space="preserve"> </w:t>
            </w:r>
            <w:r w:rsidR="00843B17" w:rsidRPr="005C08E9">
              <w:rPr>
                <w:rFonts w:ascii="GHEA Grapalat" w:eastAsia="Calibri" w:hAnsi="GHEA Grapalat"/>
                <w:color w:val="000000"/>
                <w:sz w:val="20"/>
                <w:szCs w:val="20"/>
                <w:lang w:val="hy-AM"/>
              </w:rPr>
              <w:t>04</w:t>
            </w:r>
            <w:r w:rsidR="00843B17">
              <w:rPr>
                <w:rFonts w:ascii="GHEA Grapalat" w:eastAsia="Calibri" w:hAnsi="GHEA Grapalat"/>
                <w:color w:val="000000"/>
                <w:sz w:val="20"/>
                <w:szCs w:val="20"/>
              </w:rPr>
              <w:t>103231</w:t>
            </w:r>
            <w:r w:rsidR="00843B17" w:rsidRPr="005C08E9">
              <w:rPr>
                <w:rFonts w:ascii="Calibri" w:eastAsia="Calibri" w:hAnsi="Calibri"/>
                <w:color w:val="000000"/>
                <w:sz w:val="27"/>
                <w:szCs w:val="27"/>
                <w:lang w:val="hy-AM"/>
              </w:rPr>
              <w:t xml:space="preserve">  </w:t>
            </w:r>
          </w:p>
        </w:tc>
      </w:tr>
      <w:tr w:rsidR="005B538A"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AB39E8" w:rsidRDefault="005B538A" w:rsidP="00AB39E8">
            <w:pPr>
              <w:widowControl w:val="0"/>
              <w:tabs>
                <w:tab w:val="left" w:pos="855"/>
              </w:tabs>
              <w:rPr>
                <w:rFonts w:ascii="GHEA Grapalat" w:hAnsi="GHEA Grapalat"/>
                <w:sz w:val="20"/>
                <w:szCs w:val="20"/>
              </w:rPr>
            </w:pPr>
            <w:r w:rsidRPr="00117445">
              <w:rPr>
                <w:rFonts w:ascii="GHEA Grapalat" w:hAnsi="GHEA Grapalat"/>
                <w:sz w:val="20"/>
                <w:szCs w:val="20"/>
              </w:rPr>
              <w:t xml:space="preserve">12.Обслуживающая бенефициара Финансовая организация (банк)   </w:t>
            </w:r>
            <w:r w:rsidR="00AB39E8" w:rsidRPr="00AB39E8">
              <w:rPr>
                <w:rFonts w:ascii="GHEA Grapalat" w:hAnsi="GHEA Grapalat"/>
                <w:sz w:val="20"/>
                <w:szCs w:val="20"/>
              </w:rPr>
              <w:t xml:space="preserve">Акба кредит агрикол банк </w:t>
            </w:r>
          </w:p>
        </w:tc>
      </w:tr>
      <w:tr w:rsidR="005B538A"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117445" w:rsidRDefault="005B538A" w:rsidP="005B538A">
            <w:pPr>
              <w:spacing w:line="276" w:lineRule="auto"/>
              <w:rPr>
                <w:rFonts w:ascii="GHEA Grapalat" w:hAnsi="GHEA Grapalat"/>
                <w:sz w:val="20"/>
                <w:szCs w:val="20"/>
                <w:lang w:val="en-US" w:eastAsia="en-US" w:bidi="ar-SA"/>
              </w:rPr>
            </w:pPr>
            <w:r w:rsidRPr="00117445">
              <w:rPr>
                <w:rFonts w:ascii="GHEA Grapalat" w:hAnsi="GHEA Grapalat"/>
                <w:sz w:val="20"/>
                <w:szCs w:val="20"/>
              </w:rPr>
              <w:t>13.Номер счета бенефициара (сч.№)</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sidR="00843B17" w:rsidRPr="00843B17">
              <w:rPr>
                <w:rFonts w:ascii="GHEA Grapalat" w:eastAsia="Calibri" w:hAnsi="GHEA Grapalat"/>
                <w:color w:val="000000"/>
                <w:sz w:val="20"/>
                <w:szCs w:val="20"/>
                <w:lang w:val="hy-AM" w:eastAsia="en-US" w:bidi="ar-SA"/>
              </w:rPr>
              <w:t>220</w:t>
            </w:r>
            <w:r w:rsidR="00843B17" w:rsidRPr="00843B17">
              <w:rPr>
                <w:rFonts w:ascii="GHEA Grapalat" w:eastAsia="Calibri" w:hAnsi="GHEA Grapalat"/>
                <w:color w:val="000000"/>
                <w:sz w:val="20"/>
                <w:szCs w:val="20"/>
                <w:lang w:val="en-US" w:eastAsia="en-US" w:bidi="ar-SA"/>
              </w:rPr>
              <w:t xml:space="preserve">391610049000  </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Цель сделки (уплаты): (</w:t>
            </w:r>
            <w:r w:rsidR="001E336A" w:rsidRPr="006D6687">
              <w:rPr>
                <w:rFonts w:ascii="GHEA Grapalat" w:hAnsi="GHEA Grapalat"/>
                <w:b/>
                <w:sz w:val="20"/>
                <w:szCs w:val="20"/>
              </w:rPr>
              <w:t xml:space="preserve"> </w:t>
            </w:r>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r w:rsidR="00C3421C" w:rsidRPr="006D6687">
              <w:rPr>
                <w:rFonts w:ascii="GHEA Grapalat" w:hAnsi="GHEA Grapalat"/>
                <w:sz w:val="20"/>
                <w:szCs w:val="20"/>
              </w:rPr>
              <w:t>Подписи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заполняющая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w:t>
      </w:r>
      <w:r w:rsidR="00BE2C5A" w:rsidRPr="00BE2C5A">
        <w:rPr>
          <w:rFonts w:ascii="GHEA Grapalat" w:hAnsi="GHEA Grapalat"/>
          <w:b/>
          <w:sz w:val="20"/>
          <w:szCs w:val="20"/>
          <w:lang w:eastAsia="en-US" w:bidi="ar-SA"/>
        </w:rPr>
        <w:t>АM</w:t>
      </w:r>
      <w:r w:rsidR="00AB39E8" w:rsidRPr="00AB39E8">
        <w:rPr>
          <w:rFonts w:ascii="GHEA Grapalat" w:hAnsi="GHEA Grapalat"/>
          <w:b/>
          <w:sz w:val="20"/>
          <w:szCs w:val="20"/>
          <w:lang w:eastAsia="en-US" w:bidi="ar-SA"/>
        </w:rPr>
        <w:t>А</w:t>
      </w:r>
      <w:r w:rsidR="00F4393F">
        <w:rPr>
          <w:rFonts w:ascii="GHEA Grapalat" w:hAnsi="GHEA Grapalat"/>
          <w:b/>
          <w:sz w:val="20"/>
          <w:szCs w:val="20"/>
          <w:lang w:eastAsia="en-US" w:bidi="ar-SA"/>
        </w:rPr>
        <w:t>R</w:t>
      </w:r>
      <w:r w:rsidR="00BE2C5A" w:rsidRPr="00BE2C5A">
        <w:rPr>
          <w:rFonts w:ascii="GHEA Grapalat" w:hAnsi="GHEA Grapalat"/>
          <w:b/>
          <w:sz w:val="20"/>
          <w:szCs w:val="20"/>
          <w:lang w:eastAsia="en-US" w:bidi="ar-SA"/>
        </w:rPr>
        <w:t>HG-GHAPDZB-20/01</w:t>
      </w:r>
      <w:r w:rsidRPr="006D6687">
        <w:rPr>
          <w:rFonts w:ascii="GHEA Grapalat" w:hAnsi="GHEA Grapalat"/>
          <w:i/>
          <w:sz w:val="20"/>
          <w:szCs w:val="20"/>
        </w:rPr>
        <w:t xml:space="preserve"> </w:t>
      </w:r>
      <w:r w:rsidR="00F10AF3" w:rsidRPr="006D6687">
        <w:rPr>
          <w:rFonts w:ascii="GHEA Grapalat" w:hAnsi="GHEA Grapalat" w:cs="Arial"/>
          <w:sz w:val="20"/>
          <w:szCs w:val="20"/>
          <w:lang w:eastAsia="en-US" w:bidi="ar-SA"/>
        </w:rPr>
        <w:t xml:space="preserve"> </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организованной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D6687">
        <w:rPr>
          <w:rFonts w:ascii="Courier New" w:hAnsi="Courier New" w:cs="Courier New"/>
          <w:sz w:val="20"/>
          <w:szCs w:val="20"/>
          <w:lang w:val="en-US"/>
        </w:rPr>
        <w:t> </w:t>
      </w:r>
      <w:r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Заказчик может представить в Банк-плательщик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латы Банком-плательщиком суммы</w:t>
      </w:r>
      <w:r w:rsidRPr="006D6687">
        <w:rPr>
          <w:rFonts w:ascii="GHEA Grapalat" w:hAnsi="GHEA Grapalat"/>
          <w:sz w:val="20"/>
          <w:szCs w:val="20"/>
        </w:rPr>
        <w:t>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lastRenderedPageBreak/>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lastRenderedPageBreak/>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843B17"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43B17" w:rsidRPr="006D6687" w:rsidRDefault="00843B17" w:rsidP="00843B17">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r w:rsidRPr="00AB39E8">
              <w:rPr>
                <w:rFonts w:ascii="GHEA Grapalat" w:hAnsi="GHEA Grapalat"/>
                <w:i/>
                <w:sz w:val="20"/>
                <w:szCs w:val="20"/>
                <w:lang w:eastAsia="en-US" w:bidi="ar-SA"/>
              </w:rPr>
              <w:t>А</w:t>
            </w:r>
            <w:r>
              <w:rPr>
                <w:rFonts w:ascii="GHEA Grapalat" w:hAnsi="GHEA Grapalat"/>
                <w:i/>
                <w:sz w:val="20"/>
                <w:szCs w:val="20"/>
                <w:lang w:eastAsia="en-US" w:bidi="ar-SA"/>
              </w:rPr>
              <w:t>РМАШ</w:t>
            </w:r>
            <w:r w:rsidRPr="006D6687">
              <w:rPr>
                <w:rFonts w:ascii="GHEA Grapalat" w:hAnsi="GHEA Grapalat"/>
                <w:i/>
                <w:sz w:val="20"/>
                <w:szCs w:val="20"/>
                <w:lang w:eastAsia="en-US" w:bidi="ar-SA"/>
              </w:rPr>
              <w:t>» ОНКО</w:t>
            </w:r>
          </w:p>
        </w:tc>
      </w:tr>
      <w:tr w:rsidR="00843B17"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43B17" w:rsidRPr="006D6687" w:rsidRDefault="00843B17" w:rsidP="00843B17">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843B17"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43B17" w:rsidRPr="00F4393F" w:rsidRDefault="00843B17" w:rsidP="00843B17">
            <w:pPr>
              <w:rPr>
                <w:rFonts w:ascii="GHEA Grapalat" w:hAnsi="GHEA Grapalat"/>
                <w:lang w:eastAsia="en-US" w:bidi="ar-SA"/>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Pr>
                <w:rFonts w:ascii="GHEA Grapalat" w:hAnsi="GHEA Grapalat"/>
                <w:sz w:val="20"/>
                <w:szCs w:val="20"/>
                <w:lang w:eastAsia="en-US" w:bidi="ar-SA"/>
              </w:rPr>
              <w:t xml:space="preserve"> </w:t>
            </w:r>
            <w:r w:rsidRPr="005C08E9">
              <w:rPr>
                <w:rFonts w:ascii="GHEA Grapalat" w:eastAsia="Calibri" w:hAnsi="GHEA Grapalat"/>
                <w:color w:val="000000"/>
                <w:sz w:val="20"/>
                <w:szCs w:val="20"/>
                <w:lang w:val="hy-AM"/>
              </w:rPr>
              <w:t>04</w:t>
            </w:r>
            <w:r>
              <w:rPr>
                <w:rFonts w:ascii="GHEA Grapalat" w:eastAsia="Calibri" w:hAnsi="GHEA Grapalat"/>
                <w:color w:val="000000"/>
                <w:sz w:val="20"/>
                <w:szCs w:val="20"/>
              </w:rPr>
              <w:t>103231</w:t>
            </w:r>
            <w:r w:rsidRPr="005C08E9">
              <w:rPr>
                <w:rFonts w:ascii="Calibri" w:eastAsia="Calibri" w:hAnsi="Calibri"/>
                <w:color w:val="000000"/>
                <w:sz w:val="27"/>
                <w:szCs w:val="27"/>
                <w:lang w:val="hy-AM"/>
              </w:rPr>
              <w:t xml:space="preserve">  </w:t>
            </w:r>
          </w:p>
        </w:tc>
      </w:tr>
      <w:tr w:rsidR="00843B17"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43B17" w:rsidRPr="00AB39E8" w:rsidRDefault="00843B17" w:rsidP="00843B17">
            <w:pPr>
              <w:widowControl w:val="0"/>
              <w:tabs>
                <w:tab w:val="left" w:pos="855"/>
              </w:tabs>
              <w:rPr>
                <w:rFonts w:ascii="GHEA Grapalat" w:hAnsi="GHEA Grapalat"/>
                <w:sz w:val="20"/>
                <w:szCs w:val="20"/>
              </w:rPr>
            </w:pPr>
            <w:r w:rsidRPr="00117445">
              <w:rPr>
                <w:rFonts w:ascii="GHEA Grapalat" w:hAnsi="GHEA Grapalat"/>
                <w:sz w:val="20"/>
                <w:szCs w:val="20"/>
              </w:rPr>
              <w:t xml:space="preserve">12.Обслуживающая бенефициара Финансовая организация (банк)   </w:t>
            </w:r>
            <w:r w:rsidRPr="00AB39E8">
              <w:rPr>
                <w:rFonts w:ascii="GHEA Grapalat" w:hAnsi="GHEA Grapalat"/>
                <w:sz w:val="20"/>
                <w:szCs w:val="20"/>
              </w:rPr>
              <w:t xml:space="preserve">Акба кредит агрикол банк </w:t>
            </w:r>
          </w:p>
        </w:tc>
      </w:tr>
      <w:tr w:rsidR="00843B17"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43B17" w:rsidRPr="00117445" w:rsidRDefault="00843B17" w:rsidP="00843B17">
            <w:pPr>
              <w:spacing w:line="276" w:lineRule="auto"/>
              <w:rPr>
                <w:rFonts w:ascii="GHEA Grapalat" w:hAnsi="GHEA Grapalat"/>
                <w:sz w:val="20"/>
                <w:szCs w:val="20"/>
                <w:lang w:val="en-US" w:eastAsia="en-US" w:bidi="ar-SA"/>
              </w:rPr>
            </w:pPr>
            <w:r w:rsidRPr="00117445">
              <w:rPr>
                <w:rFonts w:ascii="GHEA Grapalat" w:hAnsi="GHEA Grapalat"/>
                <w:sz w:val="20"/>
                <w:szCs w:val="20"/>
              </w:rPr>
              <w:t>13.Номер счета бенефициара (сч.№)</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sidRPr="00843B17">
              <w:rPr>
                <w:rFonts w:ascii="GHEA Grapalat" w:eastAsia="Calibri" w:hAnsi="GHEA Grapalat"/>
                <w:color w:val="000000"/>
                <w:sz w:val="20"/>
                <w:szCs w:val="20"/>
                <w:lang w:val="hy-AM" w:eastAsia="en-US" w:bidi="ar-SA"/>
              </w:rPr>
              <w:t>220</w:t>
            </w:r>
            <w:r w:rsidRPr="00843B17">
              <w:rPr>
                <w:rFonts w:ascii="GHEA Grapalat" w:eastAsia="Calibri" w:hAnsi="GHEA Grapalat"/>
                <w:color w:val="000000"/>
                <w:sz w:val="20"/>
                <w:szCs w:val="20"/>
                <w:lang w:val="en-US" w:eastAsia="en-US" w:bidi="ar-SA"/>
              </w:rPr>
              <w:t xml:space="preserve">391610049000  </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r w:rsidR="00BE2572" w:rsidRPr="006D6687">
              <w:rPr>
                <w:rFonts w:ascii="GHEA Grapalat" w:hAnsi="GHEA Grapalat"/>
                <w:sz w:val="20"/>
                <w:szCs w:val="20"/>
              </w:rPr>
              <w:t>Подписи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заполняющая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BE2C5A" w:rsidRPr="00BE2C5A" w:rsidRDefault="00071D1C" w:rsidP="00BE2C5A">
      <w:pPr>
        <w:pStyle w:val="a3"/>
        <w:spacing w:line="240" w:lineRule="auto"/>
        <w:jc w:val="right"/>
        <w:rPr>
          <w:rFonts w:ascii="GHEA Grapalat" w:hAnsi="GHEA Grapalat"/>
          <w:b/>
          <w:lang w:eastAsia="en-US" w:bidi="ar-SA"/>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r w:rsidR="00565FC8" w:rsidRPr="006D6687">
        <w:rPr>
          <w:rFonts w:ascii="GHEA Grapalat" w:hAnsi="GHEA Grapalat"/>
          <w:b/>
        </w:rPr>
        <w:t xml:space="preserve">запросе катировок </w:t>
      </w:r>
      <w:r w:rsidR="008D352C" w:rsidRPr="006D6687">
        <w:rPr>
          <w:rFonts w:ascii="GHEA Grapalat" w:hAnsi="GHEA Grapalat" w:cs="Sylfaen"/>
          <w:b/>
        </w:rPr>
        <w:br/>
      </w:r>
      <w:r w:rsidRPr="006D6687">
        <w:rPr>
          <w:rFonts w:ascii="GHEA Grapalat" w:hAnsi="GHEA Grapalat"/>
          <w:b/>
        </w:rPr>
        <w:t xml:space="preserve">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071D1C" w:rsidRPr="006D6687" w:rsidRDefault="00071D1C" w:rsidP="00F10AF3">
      <w:pPr>
        <w:pStyle w:val="a3"/>
        <w:spacing w:after="160" w:line="240" w:lineRule="auto"/>
        <w:jc w:val="right"/>
        <w:rPr>
          <w:rFonts w:ascii="GHEA Grapalat" w:hAnsi="GHEA Grapalat" w:cs="Sylfaen"/>
          <w:b/>
        </w:rPr>
      </w:pPr>
    </w:p>
    <w:p w:rsidR="008D352C" w:rsidRPr="006D6687" w:rsidRDefault="008D352C" w:rsidP="00565FC8">
      <w:pPr>
        <w:widowControl w:val="0"/>
        <w:ind w:left="-142" w:firstLine="142"/>
        <w:jc w:val="center"/>
        <w:rPr>
          <w:rFonts w:ascii="GHEA Grapalat" w:hAnsi="GHEA Grapalat"/>
          <w:i/>
          <w:sz w:val="22"/>
          <w:szCs w:val="22"/>
        </w:rPr>
      </w:pP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BE2C5A">
        <w:rPr>
          <w:rFonts w:ascii="GHEA Grapalat" w:hAnsi="GHEA Grapalat"/>
          <w:b/>
          <w:sz w:val="20"/>
          <w:szCs w:val="20"/>
        </w:rPr>
        <w:t xml:space="preserve">ДЕТСКИЙ САД </w:t>
      </w:r>
      <w:r w:rsidR="00AB39E8" w:rsidRPr="00AB39E8">
        <w:rPr>
          <w:rFonts w:ascii="GHEA Grapalat" w:hAnsi="GHEA Grapalat"/>
          <w:b/>
          <w:sz w:val="20"/>
          <w:szCs w:val="20"/>
        </w:rPr>
        <w:t xml:space="preserve"> А</w:t>
      </w:r>
      <w:r w:rsidR="00843B17">
        <w:rPr>
          <w:rFonts w:ascii="GHEA Grapalat" w:hAnsi="GHEA Grapalat"/>
          <w:b/>
          <w:sz w:val="20"/>
          <w:szCs w:val="20"/>
        </w:rPr>
        <w:t>РМАШ</w:t>
      </w:r>
      <w:r w:rsidR="00712108" w:rsidRPr="006D6687">
        <w:rPr>
          <w:rFonts w:ascii="GHEA Grapalat" w:hAnsi="GHEA Grapalat"/>
          <w:b/>
          <w:sz w:val="20"/>
          <w:szCs w:val="20"/>
        </w:rPr>
        <w:t>А</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565FC8" w:rsidRPr="006D6687" w:rsidRDefault="00565FC8" w:rsidP="00BE2C5A">
      <w:pPr>
        <w:pStyle w:val="a3"/>
        <w:spacing w:after="160" w:line="240" w:lineRule="auto"/>
        <w:jc w:val="center"/>
        <w:rPr>
          <w:rFonts w:ascii="GHEA Grapalat" w:hAnsi="GHEA Grapalat"/>
          <w:b/>
          <w:lang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BE2C5A" w:rsidRPr="00BE2C5A">
        <w:rPr>
          <w:rFonts w:ascii="GHEA Grapalat" w:hAnsi="GHEA Grapalat"/>
          <w:b/>
          <w:lang w:eastAsia="en-US" w:bidi="ar-SA"/>
        </w:rPr>
        <w:t>АM</w:t>
      </w:r>
      <w:r w:rsidR="00AB39E8">
        <w:rPr>
          <w:rFonts w:ascii="GHEA Grapalat" w:hAnsi="GHEA Grapalat"/>
          <w:b/>
          <w:lang w:val="en-US"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HG-GHAPDZB-20/01</w:t>
      </w: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AB39E8">
            <w:pPr>
              <w:widowControl w:val="0"/>
              <w:spacing w:after="160"/>
              <w:rPr>
                <w:rFonts w:ascii="GHEA Grapalat" w:hAnsi="GHEA Grapalat" w:cs="Sylfaen"/>
                <w:sz w:val="20"/>
                <w:szCs w:val="20"/>
              </w:rPr>
            </w:pPr>
            <w:r w:rsidRPr="006D6687">
              <w:rPr>
                <w:rFonts w:ascii="GHEA Grapalat" w:hAnsi="GHEA Grapalat"/>
                <w:sz w:val="20"/>
                <w:szCs w:val="20"/>
              </w:rPr>
              <w:tab/>
            </w:r>
            <w:r w:rsidR="00AB39E8">
              <w:rPr>
                <w:rFonts w:ascii="GHEA Grapalat" w:hAnsi="GHEA Grapalat"/>
                <w:sz w:val="20"/>
                <w:szCs w:val="20"/>
                <w:lang w:val="en-US"/>
              </w:rPr>
              <w:t xml:space="preserve"> </w:t>
            </w:r>
            <w:r w:rsidR="00712108" w:rsidRPr="006D6687">
              <w:rPr>
                <w:rFonts w:ascii="GHEA Grapalat" w:hAnsi="GHEA Grapalat"/>
                <w:sz w:val="20"/>
                <w:szCs w:val="20"/>
              </w:rPr>
              <w:t xml:space="preserve"> </w:t>
            </w:r>
          </w:p>
        </w:tc>
        <w:tc>
          <w:tcPr>
            <w:tcW w:w="4643" w:type="dxa"/>
          </w:tcPr>
          <w:p w:rsidR="00F15CED" w:rsidRPr="006D6687" w:rsidRDefault="00F15CED" w:rsidP="00B46D58">
            <w:pPr>
              <w:widowControl w:val="0"/>
              <w:spacing w:after="160"/>
              <w:jc w:val="right"/>
              <w:rPr>
                <w:rFonts w:ascii="GHEA Grapalat" w:hAnsi="GHEA Grapalat" w:cs="Sylfaen"/>
                <w:sz w:val="20"/>
                <w:szCs w:val="20"/>
                <w:lang w:val="en-US"/>
              </w:rPr>
            </w:pPr>
            <w:r w:rsidRPr="006D6687">
              <w:rPr>
                <w:rFonts w:ascii="GHEA Grapalat" w:hAnsi="GHEA Grapalat"/>
                <w:sz w:val="20"/>
                <w:szCs w:val="20"/>
              </w:rPr>
              <w:t>"</w:t>
            </w:r>
            <w:r w:rsidR="00F83E0A" w:rsidRPr="006D6687">
              <w:rPr>
                <w:rFonts w:ascii="GHEA Grapalat" w:hAnsi="GHEA Grapalat"/>
                <w:sz w:val="20"/>
                <w:szCs w:val="20"/>
                <w:lang w:val="en-US"/>
              </w:rPr>
              <w:tab/>
            </w:r>
            <w:r w:rsidRPr="006D6687">
              <w:rPr>
                <w:rFonts w:ascii="GHEA Grapalat" w:hAnsi="GHEA Grapalat"/>
                <w:sz w:val="20"/>
                <w:szCs w:val="20"/>
              </w:rPr>
              <w:t xml:space="preserve">" </w:t>
            </w:r>
            <w:r w:rsidR="00F83E0A" w:rsidRPr="006D6687">
              <w:rPr>
                <w:rFonts w:ascii="GHEA Grapalat" w:hAnsi="GHEA Grapalat"/>
                <w:sz w:val="20"/>
                <w:szCs w:val="20"/>
                <w:lang w:val="en-US"/>
              </w:rPr>
              <w:tab/>
            </w:r>
            <w:r w:rsidRPr="006D6687">
              <w:rPr>
                <w:rFonts w:ascii="GHEA Grapalat" w:hAnsi="GHEA Grapalat"/>
                <w:sz w:val="20"/>
                <w:szCs w:val="20"/>
                <w:lang w:val="en-US"/>
              </w:rPr>
              <w:t xml:space="preserve"> </w:t>
            </w:r>
            <w:r w:rsidRPr="006D6687">
              <w:rPr>
                <w:rFonts w:ascii="GHEA Grapalat" w:hAnsi="GHEA Grapalat"/>
                <w:sz w:val="20"/>
                <w:szCs w:val="20"/>
              </w:rPr>
              <w:t>20</w:t>
            </w:r>
            <w:r w:rsidR="00F83E0A" w:rsidRPr="006D6687">
              <w:rPr>
                <w:rFonts w:ascii="GHEA Grapalat" w:hAnsi="GHEA Grapalat"/>
                <w:sz w:val="20"/>
                <w:szCs w:val="20"/>
                <w:lang w:val="en-US"/>
              </w:rPr>
              <w:tab/>
            </w:r>
            <w:r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BE2C5A">
        <w:rPr>
          <w:rFonts w:ascii="GHEA Grapalat" w:hAnsi="GHEA Grapalat"/>
          <w:i/>
          <w:sz w:val="20"/>
          <w:szCs w:val="20"/>
          <w:lang w:eastAsia="en-US" w:bidi="ar-SA"/>
        </w:rPr>
        <w:t xml:space="preserve">Детский сад </w:t>
      </w:r>
      <w:r w:rsidR="00AB39E8" w:rsidRPr="00AB39E8">
        <w:rPr>
          <w:rFonts w:ascii="GHEA Grapalat" w:hAnsi="GHEA Grapalat"/>
          <w:i/>
          <w:sz w:val="20"/>
          <w:szCs w:val="20"/>
          <w:lang w:eastAsia="en-US" w:bidi="ar-SA"/>
        </w:rPr>
        <w:t>А</w:t>
      </w:r>
      <w:r w:rsidR="00843B17">
        <w:rPr>
          <w:rFonts w:ascii="GHEA Grapalat" w:hAnsi="GHEA Grapalat"/>
          <w:i/>
          <w:sz w:val="20"/>
          <w:szCs w:val="20"/>
          <w:lang w:eastAsia="en-US" w:bidi="ar-SA"/>
        </w:rPr>
        <w:t>рмаш</w:t>
      </w:r>
      <w:r w:rsidR="00712108" w:rsidRPr="006D6687">
        <w:rPr>
          <w:rFonts w:ascii="GHEA Grapalat" w:hAnsi="GHEA Grapalat"/>
          <w:i/>
          <w:sz w:val="20"/>
          <w:szCs w:val="20"/>
          <w:lang w:eastAsia="en-US" w:bidi="ar-SA"/>
        </w:rPr>
        <w:t>а</w:t>
      </w:r>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r w:rsidR="00565FC8" w:rsidRPr="006D6687">
        <w:rPr>
          <w:rFonts w:ascii="GHEA Grapalat" w:hAnsi="GHEA Grapalat"/>
          <w:i/>
          <w:sz w:val="20"/>
          <w:szCs w:val="20"/>
        </w:rPr>
        <w:t xml:space="preserve">,, в лице директора </w:t>
      </w:r>
      <w:r w:rsidR="00843B17">
        <w:rPr>
          <w:rFonts w:ascii="GHEA Grapalat" w:hAnsi="GHEA Grapalat"/>
          <w:i/>
          <w:sz w:val="20"/>
          <w:szCs w:val="20"/>
        </w:rPr>
        <w:t>А.Есаян</w:t>
      </w:r>
      <w:r w:rsidR="00AB39E8" w:rsidRPr="00AB39E8">
        <w:rPr>
          <w:rFonts w:ascii="GHEA Grapalat" w:hAnsi="GHEA Grapalat"/>
          <w:i/>
          <w:sz w:val="20"/>
          <w:szCs w:val="20"/>
        </w:rPr>
        <w:t xml:space="preserve">а </w:t>
      </w:r>
      <w:r w:rsidR="006B3AE3" w:rsidRPr="006D6687">
        <w:rPr>
          <w:rFonts w:ascii="GHEA Grapalat" w:hAnsi="GHEA Grapalat"/>
          <w:i/>
          <w:sz w:val="20"/>
          <w:szCs w:val="20"/>
        </w:rPr>
        <w:t xml:space="preserve"> 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Отказываться от товара в случае непоставки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установленный договором срок, если сроки поставки были нарушены более чем на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восполнения недопереданного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а)был поставлен товар ненадлежащего качества, который не может быть заменен в приемлемый для </w:t>
      </w:r>
      <w:r w:rsidRPr="006D6687">
        <w:rPr>
          <w:rFonts w:ascii="GHEA Grapalat" w:hAnsi="GHEA Grapalat"/>
          <w:i/>
          <w:sz w:val="20"/>
          <w:szCs w:val="20"/>
        </w:rPr>
        <w:lastRenderedPageBreak/>
        <w:t>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б)сроки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_ драмов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w:t>
      </w:r>
      <w:r w:rsidR="0072587C" w:rsidRPr="006D6687">
        <w:rPr>
          <w:rFonts w:ascii="GHEA Grapalat" w:hAnsi="GHEA Grapalat"/>
          <w:i/>
          <w:sz w:val="20"/>
          <w:szCs w:val="20"/>
        </w:rPr>
        <w:lastRenderedPageBreak/>
        <w:t xml:space="preserve">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позднее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r w:rsidR="001E4776" w:rsidRPr="006D668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r w:rsidR="001E4776" w:rsidRPr="006D6687">
        <w:rPr>
          <w:rFonts w:ascii="GHEA Grapalat" w:hAnsi="GHEA Grapalat"/>
          <w:i/>
          <w:sz w:val="20"/>
          <w:szCs w:val="20"/>
        </w:rPr>
        <w:t>в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w:t>
      </w:r>
      <w:r w:rsidR="00DF0BD2" w:rsidRPr="006D6687">
        <w:rPr>
          <w:rFonts w:ascii="GHEA Grapalat" w:hAnsi="GHEA Grapalat"/>
          <w:i/>
          <w:sz w:val="20"/>
          <w:szCs w:val="20"/>
        </w:rPr>
        <w:lastRenderedPageBreak/>
        <w:t>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lastRenderedPageBreak/>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D668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 xml:space="preserve">в течение пятнадцати рабочих дней со дня получения извещения о заключении соглашения. В противном случае договор расторгается </w:t>
      </w:r>
      <w:r w:rsidRPr="006D6687">
        <w:rPr>
          <w:rFonts w:ascii="GHEA Grapalat" w:hAnsi="GHEA Grapalat"/>
          <w:i/>
          <w:sz w:val="20"/>
          <w:szCs w:val="20"/>
        </w:rPr>
        <w:lastRenderedPageBreak/>
        <w:t>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A5CE5" w:rsidRPr="006D6687" w:rsidTr="00BA5CE5">
        <w:tc>
          <w:tcPr>
            <w:tcW w:w="4536" w:type="dxa"/>
          </w:tcPr>
          <w:p w:rsidR="00BA5CE5" w:rsidRPr="006D6687" w:rsidRDefault="00BA5CE5" w:rsidP="00BA5CE5">
            <w:pPr>
              <w:widowControl w:val="0"/>
              <w:spacing w:after="160"/>
              <w:jc w:val="center"/>
              <w:rPr>
                <w:rFonts w:ascii="GHEA Grapalat" w:hAnsi="GHEA Grapalat"/>
                <w:b/>
              </w:rPr>
            </w:pPr>
          </w:p>
          <w:p w:rsidR="00BA5CE5" w:rsidRPr="006D6687" w:rsidRDefault="00BA5CE5" w:rsidP="00BA5CE5">
            <w:pPr>
              <w:widowControl w:val="0"/>
              <w:spacing w:after="160"/>
              <w:jc w:val="center"/>
              <w:rPr>
                <w:rFonts w:ascii="GHEA Grapalat" w:hAnsi="GHEA Grapalat"/>
                <w:b/>
              </w:rPr>
            </w:pPr>
            <w:r w:rsidRPr="006D6687">
              <w:rPr>
                <w:rFonts w:ascii="GHEA Grapalat" w:hAnsi="GHEA Grapalat"/>
                <w:b/>
              </w:rPr>
              <w:t>ПОКУПАТЕЛЬ</w:t>
            </w:r>
          </w:p>
          <w:p w:rsidR="00BA5CE5" w:rsidRPr="005B538A" w:rsidRDefault="00BA5CE5" w:rsidP="00BA5CE5">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Детский сад Армаш</w:t>
            </w:r>
            <w:r w:rsidRPr="005B538A">
              <w:rPr>
                <w:rFonts w:ascii="GHEA Grapalat" w:hAnsi="GHEA Grapalat"/>
                <w:i/>
                <w:sz w:val="20"/>
                <w:szCs w:val="20"/>
                <w:lang w:eastAsia="en-US" w:bidi="ar-SA"/>
              </w:rPr>
              <w:t>а» ОНКО</w:t>
            </w:r>
          </w:p>
          <w:p w:rsidR="00BA5CE5" w:rsidRPr="00AB39E8" w:rsidRDefault="00BA5CE5" w:rsidP="00BA5CE5">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Pr>
                <w:rFonts w:ascii="GHEA Grapalat" w:hAnsi="GHEA Grapalat"/>
                <w:i/>
                <w:sz w:val="20"/>
                <w:szCs w:val="20"/>
                <w:lang w:eastAsia="en-US" w:bidi="ar-SA"/>
              </w:rPr>
              <w:t>Армаш</w:t>
            </w:r>
            <w:r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улица </w:t>
            </w:r>
            <w:r>
              <w:rPr>
                <w:rFonts w:ascii="GHEA Grapalat" w:hAnsi="GHEA Grapalat"/>
                <w:i/>
                <w:sz w:val="20"/>
                <w:szCs w:val="20"/>
                <w:lang w:eastAsia="en-US" w:bidi="ar-SA"/>
              </w:rPr>
              <w:t>Анрапетютян 1</w:t>
            </w:r>
          </w:p>
          <w:p w:rsidR="00BA5CE5" w:rsidRPr="00843B17" w:rsidRDefault="00BA5CE5" w:rsidP="00BA5CE5">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Н/С </w:t>
            </w:r>
            <w:r w:rsidRPr="00843B17">
              <w:rPr>
                <w:rFonts w:ascii="GHEA Grapalat" w:eastAsia="Calibri" w:hAnsi="GHEA Grapalat"/>
                <w:color w:val="000000"/>
                <w:sz w:val="20"/>
                <w:szCs w:val="20"/>
                <w:lang w:val="hy-AM" w:eastAsia="en-US" w:bidi="ar-SA"/>
              </w:rPr>
              <w:t>220</w:t>
            </w:r>
            <w:r w:rsidRPr="00843B17">
              <w:rPr>
                <w:rFonts w:ascii="GHEA Grapalat" w:eastAsia="Calibri" w:hAnsi="GHEA Grapalat"/>
                <w:color w:val="000000"/>
                <w:sz w:val="20"/>
                <w:szCs w:val="20"/>
                <w:lang w:eastAsia="en-US" w:bidi="ar-SA"/>
              </w:rPr>
              <w:t>391610049000</w:t>
            </w:r>
          </w:p>
          <w:p w:rsidR="00BA5CE5" w:rsidRPr="00AB39E8" w:rsidRDefault="00BA5CE5" w:rsidP="00BA5CE5">
            <w:pPr>
              <w:widowControl w:val="0"/>
              <w:jc w:val="center"/>
              <w:rPr>
                <w:rFonts w:ascii="GHEA Grapalat" w:hAnsi="GHEA Grapalat"/>
                <w:i/>
                <w:sz w:val="20"/>
                <w:szCs w:val="20"/>
                <w:lang w:eastAsia="en-US" w:bidi="ar-SA"/>
              </w:rPr>
            </w:pPr>
            <w:r w:rsidRPr="00AB39E8">
              <w:rPr>
                <w:rFonts w:ascii="GHEA Grapalat" w:hAnsi="GHEA Grapalat"/>
                <w:i/>
                <w:sz w:val="20"/>
                <w:szCs w:val="20"/>
                <w:lang w:eastAsia="en-US" w:bidi="ar-SA"/>
              </w:rPr>
              <w:t>Акба кредит агрикол банк</w:t>
            </w:r>
          </w:p>
          <w:p w:rsidR="00BA5CE5" w:rsidRPr="000F7571" w:rsidRDefault="00BA5CE5" w:rsidP="00BA5CE5">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Pr="00AB39E8">
              <w:rPr>
                <w:rFonts w:ascii="GHEA Grapalat" w:hAnsi="GHEA Grapalat"/>
                <w:sz w:val="20"/>
                <w:szCs w:val="20"/>
                <w:lang w:val="hy-AM" w:eastAsia="en-US" w:bidi="ar-SA"/>
              </w:rPr>
              <w:t xml:space="preserve"> </w:t>
            </w:r>
            <w:r w:rsidRPr="00843B17">
              <w:rPr>
                <w:rFonts w:ascii="GHEA Grapalat" w:eastAsia="Calibri" w:hAnsi="GHEA Grapalat"/>
                <w:color w:val="000000"/>
                <w:sz w:val="20"/>
                <w:szCs w:val="20"/>
                <w:lang w:val="hy-AM" w:eastAsia="en-US" w:bidi="ar-SA"/>
              </w:rPr>
              <w:t>04</w:t>
            </w:r>
            <w:r w:rsidRPr="00843B17">
              <w:rPr>
                <w:rFonts w:ascii="GHEA Grapalat" w:eastAsia="Calibri" w:hAnsi="GHEA Grapalat"/>
                <w:color w:val="000000"/>
                <w:sz w:val="20"/>
                <w:szCs w:val="20"/>
                <w:lang w:val="en-US" w:eastAsia="en-US" w:bidi="ar-SA"/>
              </w:rPr>
              <w:t>103231</w:t>
            </w:r>
            <w:r w:rsidRPr="00843B17">
              <w:rPr>
                <w:rFonts w:ascii="Calibri" w:eastAsia="Calibri" w:hAnsi="Calibri"/>
                <w:color w:val="000000"/>
                <w:sz w:val="27"/>
                <w:szCs w:val="27"/>
                <w:lang w:val="hy-AM" w:eastAsia="en-US" w:bidi="ar-SA"/>
              </w:rPr>
              <w:t xml:space="preserve">  </w:t>
            </w:r>
          </w:p>
          <w:p w:rsidR="00BA5CE5" w:rsidRPr="000F7571" w:rsidRDefault="00BA5CE5" w:rsidP="00BA5CE5">
            <w:pPr>
              <w:widowControl w:val="0"/>
              <w:jc w:val="center"/>
              <w:rPr>
                <w:rFonts w:ascii="GHEA Grapalat" w:hAnsi="GHEA Grapalat"/>
                <w:i/>
                <w:sz w:val="20"/>
                <w:szCs w:val="20"/>
                <w:lang w:eastAsia="en-US" w:bidi="ar-SA"/>
              </w:rPr>
            </w:pPr>
          </w:p>
          <w:p w:rsidR="00BA5CE5" w:rsidRPr="006D6687" w:rsidRDefault="00BA5CE5" w:rsidP="00BA5CE5">
            <w:pPr>
              <w:widowControl w:val="0"/>
              <w:jc w:val="center"/>
              <w:rPr>
                <w:rFonts w:ascii="GHEA Grapalat" w:hAnsi="GHEA Grapalat"/>
                <w:lang w:val="en-US"/>
              </w:rPr>
            </w:pPr>
            <w:r w:rsidRPr="006D6687">
              <w:rPr>
                <w:rFonts w:ascii="GHEA Grapalat" w:hAnsi="GHEA Grapalat"/>
                <w:lang w:val="en-US"/>
              </w:rPr>
              <w:t>__________________</w:t>
            </w:r>
          </w:p>
          <w:p w:rsidR="00BA5CE5" w:rsidRPr="006D6687" w:rsidRDefault="00BA5CE5" w:rsidP="00BA5CE5">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BA5CE5" w:rsidRPr="006D6687" w:rsidRDefault="00BA5CE5" w:rsidP="00BA5CE5">
            <w:pPr>
              <w:widowControl w:val="0"/>
              <w:spacing w:after="160"/>
              <w:jc w:val="center"/>
              <w:rPr>
                <w:rFonts w:ascii="GHEA Grapalat" w:hAnsi="GHEA Grapalat"/>
              </w:rPr>
            </w:pPr>
            <w:r w:rsidRPr="006D6687">
              <w:rPr>
                <w:rFonts w:ascii="GHEA Grapalat" w:hAnsi="GHEA Grapalat"/>
              </w:rPr>
              <w:t>М. П.</w:t>
            </w:r>
          </w:p>
        </w:tc>
        <w:tc>
          <w:tcPr>
            <w:tcW w:w="760" w:type="dxa"/>
          </w:tcPr>
          <w:p w:rsidR="00BA5CE5" w:rsidRPr="006D6687" w:rsidRDefault="00BA5CE5" w:rsidP="00BA5CE5">
            <w:pPr>
              <w:widowControl w:val="0"/>
              <w:spacing w:after="160"/>
              <w:jc w:val="center"/>
              <w:rPr>
                <w:rFonts w:ascii="GHEA Grapalat" w:hAnsi="GHEA Grapalat"/>
              </w:rPr>
            </w:pPr>
          </w:p>
        </w:tc>
        <w:tc>
          <w:tcPr>
            <w:tcW w:w="4343" w:type="dxa"/>
          </w:tcPr>
          <w:p w:rsidR="00BA5CE5" w:rsidRPr="006D6687" w:rsidRDefault="00BA5CE5" w:rsidP="00BA5CE5">
            <w:pPr>
              <w:widowControl w:val="0"/>
              <w:spacing w:after="160"/>
              <w:jc w:val="center"/>
              <w:rPr>
                <w:rFonts w:ascii="GHEA Grapalat" w:hAnsi="GHEA Grapalat"/>
                <w:b/>
                <w:lang w:val="en-US"/>
              </w:rPr>
            </w:pPr>
          </w:p>
          <w:p w:rsidR="00BA5CE5" w:rsidRPr="006D6687" w:rsidRDefault="00BA5CE5" w:rsidP="00BA5CE5">
            <w:pPr>
              <w:widowControl w:val="0"/>
              <w:spacing w:after="160"/>
              <w:jc w:val="center"/>
              <w:rPr>
                <w:rFonts w:ascii="GHEA Grapalat" w:hAnsi="GHEA Grapalat" w:cs="Sylfaen"/>
                <w:b/>
                <w:bCs/>
              </w:rPr>
            </w:pPr>
            <w:r w:rsidRPr="006D6687">
              <w:rPr>
                <w:rFonts w:ascii="GHEA Grapalat" w:hAnsi="GHEA Grapalat"/>
                <w:b/>
              </w:rPr>
              <w:t>ПРОДАВЕЦ</w:t>
            </w:r>
          </w:p>
          <w:p w:rsidR="00BA5CE5" w:rsidRPr="006D6687" w:rsidRDefault="00BA5CE5" w:rsidP="00BA5CE5">
            <w:pPr>
              <w:widowControl w:val="0"/>
              <w:jc w:val="center"/>
              <w:rPr>
                <w:rFonts w:ascii="GHEA Grapalat" w:hAnsi="GHEA Grapalat"/>
                <w:lang w:val="en-US"/>
              </w:rPr>
            </w:pPr>
          </w:p>
          <w:p w:rsidR="00BA5CE5" w:rsidRPr="006D6687" w:rsidRDefault="00BA5CE5" w:rsidP="00BA5CE5">
            <w:pPr>
              <w:widowControl w:val="0"/>
              <w:jc w:val="center"/>
              <w:rPr>
                <w:rFonts w:ascii="GHEA Grapalat" w:hAnsi="GHEA Grapalat"/>
                <w:lang w:val="en-US"/>
              </w:rPr>
            </w:pPr>
          </w:p>
          <w:p w:rsidR="00BA5CE5" w:rsidRPr="006D6687" w:rsidRDefault="00BA5CE5" w:rsidP="00BA5CE5">
            <w:pPr>
              <w:widowControl w:val="0"/>
              <w:jc w:val="center"/>
              <w:rPr>
                <w:rFonts w:ascii="GHEA Grapalat" w:hAnsi="GHEA Grapalat"/>
                <w:lang w:val="en-US"/>
              </w:rPr>
            </w:pPr>
          </w:p>
          <w:p w:rsidR="00BA5CE5" w:rsidRPr="006D6687" w:rsidRDefault="00BA5CE5" w:rsidP="00BA5CE5">
            <w:pPr>
              <w:widowControl w:val="0"/>
              <w:jc w:val="center"/>
              <w:rPr>
                <w:rFonts w:ascii="GHEA Grapalat" w:hAnsi="GHEA Grapalat"/>
                <w:lang w:val="en-US"/>
              </w:rPr>
            </w:pPr>
          </w:p>
          <w:p w:rsidR="00BA5CE5" w:rsidRPr="006D6687" w:rsidRDefault="00BA5CE5" w:rsidP="00BA5CE5">
            <w:pPr>
              <w:widowControl w:val="0"/>
              <w:jc w:val="center"/>
              <w:rPr>
                <w:rFonts w:ascii="GHEA Grapalat" w:hAnsi="GHEA Grapalat"/>
                <w:lang w:val="en-US"/>
              </w:rPr>
            </w:pPr>
          </w:p>
          <w:p w:rsidR="00BA5CE5" w:rsidRPr="006D6687" w:rsidRDefault="00BA5CE5" w:rsidP="00BA5CE5">
            <w:pPr>
              <w:widowControl w:val="0"/>
              <w:jc w:val="center"/>
              <w:rPr>
                <w:rFonts w:ascii="GHEA Grapalat" w:hAnsi="GHEA Grapalat"/>
                <w:lang w:val="en-US"/>
              </w:rPr>
            </w:pPr>
            <w:r w:rsidRPr="006D6687">
              <w:rPr>
                <w:rFonts w:ascii="GHEA Grapalat" w:hAnsi="GHEA Grapalat"/>
                <w:lang w:val="en-US"/>
              </w:rPr>
              <w:t>______________________</w:t>
            </w:r>
          </w:p>
          <w:p w:rsidR="00BA5CE5" w:rsidRPr="006D6687" w:rsidRDefault="00BA5CE5" w:rsidP="00BA5CE5">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BA5CE5" w:rsidRPr="006D6687" w:rsidRDefault="00BA5CE5" w:rsidP="00BA5CE5">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i w:val="0"/>
        </w:rPr>
        <w:t xml:space="preserve">к Договору под кодом </w:t>
      </w:r>
      <w:r w:rsidR="00BE2C5A" w:rsidRPr="00BE2C5A">
        <w:rPr>
          <w:rFonts w:ascii="GHEA Grapalat" w:hAnsi="GHEA Grapalat"/>
          <w:b/>
          <w:lang w:eastAsia="en-US" w:bidi="ar-SA"/>
        </w:rPr>
        <w:t>АM</w:t>
      </w:r>
      <w:r w:rsidR="00AB39E8" w:rsidRPr="00AB39E8">
        <w:rPr>
          <w:rFonts w:ascii="GHEA Grapalat" w:hAnsi="GHEA Grapalat"/>
          <w:b/>
          <w:lang w:eastAsia="en-US" w:bidi="ar-SA"/>
        </w:rPr>
        <w:t>А</w:t>
      </w:r>
      <w:r w:rsidR="00F4393F">
        <w:rPr>
          <w:rFonts w:ascii="GHEA Grapalat" w:hAnsi="GHEA Grapalat"/>
          <w:b/>
          <w:lang w:eastAsia="en-US" w:bidi="ar-SA"/>
        </w:rPr>
        <w:t>R</w:t>
      </w:r>
      <w:r w:rsidR="00BE2C5A" w:rsidRPr="00BE2C5A">
        <w:rPr>
          <w:rFonts w:ascii="GHEA Grapalat" w:hAnsi="GHEA Grapalat"/>
          <w:b/>
          <w:lang w:eastAsia="en-US" w:bidi="ar-SA"/>
        </w:rPr>
        <w:t>HG-GHAPDZB-20/01</w:t>
      </w:r>
    </w:p>
    <w:p w:rsidR="00071D1C" w:rsidRPr="006D6687" w:rsidRDefault="00565FC8" w:rsidP="00F10AF3">
      <w:pPr>
        <w:pStyle w:val="a3"/>
        <w:spacing w:line="240" w:lineRule="auto"/>
        <w:jc w:val="right"/>
        <w:rPr>
          <w:rFonts w:ascii="GHEA Grapalat" w:hAnsi="GHEA Grapalat"/>
          <w:i w:val="0"/>
        </w:rPr>
      </w:pPr>
      <w:r w:rsidRPr="006D6687">
        <w:rPr>
          <w:rFonts w:ascii="GHEA Grapalat" w:hAnsi="GHEA Grapalat"/>
          <w:i w:val="0"/>
        </w:rPr>
        <w:t xml:space="preserve">                                                                                                                                           </w:t>
      </w:r>
      <w:r w:rsidR="00071D1C"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00071D1C" w:rsidRPr="006D6687">
        <w:rPr>
          <w:rFonts w:ascii="GHEA Grapalat" w:hAnsi="GHEA Grapalat"/>
          <w:i w:val="0"/>
        </w:rPr>
        <w:t>20</w:t>
      </w:r>
      <w:r w:rsidRPr="006D6687">
        <w:rPr>
          <w:rFonts w:ascii="GHEA Grapalat" w:hAnsi="GHEA Grapalat"/>
          <w:i w:val="0"/>
          <w:lang w:val="en-US"/>
        </w:rPr>
        <w:t>19</w:t>
      </w:r>
      <w:r w:rsidR="00071D1C" w:rsidRPr="006D6687">
        <w:rPr>
          <w:rFonts w:ascii="GHEA Grapalat" w:hAnsi="GHEA Grapalat"/>
          <w:i w:val="0"/>
        </w:rPr>
        <w:t>г.</w:t>
      </w:r>
    </w:p>
    <w:p w:rsidR="00565FC8" w:rsidRPr="006D6687" w:rsidRDefault="00565FC8" w:rsidP="00F10AF3">
      <w:pPr>
        <w:widowControl w:val="0"/>
        <w:spacing w:after="160"/>
        <w:jc w:val="right"/>
        <w:rPr>
          <w:rFonts w:ascii="GHEA Grapalat" w:hAnsi="GHEA Grapalat"/>
          <w:lang w:val="en-US"/>
        </w:rPr>
      </w:pPr>
    </w:p>
    <w:p w:rsidR="00565FC8" w:rsidRPr="006D6687" w:rsidRDefault="00565FC8" w:rsidP="00B46D58">
      <w:pPr>
        <w:widowControl w:val="0"/>
        <w:spacing w:after="160"/>
        <w:jc w:val="center"/>
        <w:rPr>
          <w:rFonts w:ascii="GHEA Grapalat" w:hAnsi="GHEA Grapalat"/>
          <w:lang w:val="en-US"/>
        </w:rPr>
      </w:pP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p w:rsidR="00F954E8" w:rsidRPr="006D6687" w:rsidRDefault="00F954E8" w:rsidP="00B46D58">
      <w:pPr>
        <w:widowControl w:val="0"/>
        <w:jc w:val="both"/>
        <w:rPr>
          <w:rFonts w:ascii="GHEA Grapalat" w:hAnsi="GHEA Grapalat"/>
        </w:rPr>
      </w:pPr>
    </w:p>
    <w:tbl>
      <w:tblPr>
        <w:tblW w:w="1565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6"/>
        <w:gridCol w:w="1475"/>
        <w:gridCol w:w="2726"/>
        <w:gridCol w:w="1055"/>
        <w:gridCol w:w="697"/>
        <w:gridCol w:w="1004"/>
        <w:gridCol w:w="1277"/>
        <w:gridCol w:w="1135"/>
        <w:gridCol w:w="1418"/>
        <w:gridCol w:w="2133"/>
      </w:tblGrid>
      <w:tr w:rsidR="005E5EB0" w:rsidRPr="006D6687" w:rsidTr="0082341D">
        <w:tc>
          <w:tcPr>
            <w:tcW w:w="15659" w:type="dxa"/>
            <w:gridSpan w:val="11"/>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B53DAF">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47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Наменование  </w:t>
            </w:r>
          </w:p>
        </w:tc>
        <w:tc>
          <w:tcPr>
            <w:tcW w:w="272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техническое описание</w:t>
            </w:r>
          </w:p>
        </w:tc>
        <w:tc>
          <w:tcPr>
            <w:tcW w:w="105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единица измерения</w:t>
            </w:r>
          </w:p>
        </w:tc>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цена за единицу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драм/</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общая стоимость / драм/</w:t>
            </w: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общее количество:</w:t>
            </w:r>
          </w:p>
        </w:tc>
        <w:tc>
          <w:tcPr>
            <w:tcW w:w="4681"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поставка</w:t>
            </w:r>
          </w:p>
        </w:tc>
      </w:tr>
      <w:tr w:rsidR="00A475A5" w:rsidRPr="006D6687" w:rsidTr="00B53DAF">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72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адрес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Количество </w:t>
            </w:r>
          </w:p>
        </w:tc>
        <w:tc>
          <w:tcPr>
            <w:tcW w:w="2128"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крайний срок </w:t>
            </w:r>
          </w:p>
          <w:p w:rsidR="00A475A5" w:rsidRPr="006D6687" w:rsidRDefault="00A475A5" w:rsidP="005E5EB0">
            <w:pPr>
              <w:jc w:val="center"/>
              <w:rPr>
                <w:rFonts w:ascii="GHEA Grapalat" w:hAnsi="GHEA Grapalat"/>
                <w:sz w:val="18"/>
                <w:lang w:val="en-US" w:eastAsia="en-US" w:bidi="ar-SA"/>
              </w:rPr>
            </w:pP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15811100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хлеб</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sz w:val="18"/>
                <w:szCs w:val="18"/>
              </w:rPr>
            </w:pPr>
            <w:r w:rsidRPr="00BA5CE5">
              <w:rPr>
                <w:rFonts w:ascii="GHEA Grapalat" w:hAnsi="GHEA Grapalat" w:cs="Sylfaen"/>
                <w:sz w:val="18"/>
                <w:szCs w:val="18"/>
              </w:rPr>
              <w:t>Тип "матнакаш" Пшеничная мука, произведенная, нарезанная, упакованная или изготовленная из высококачественной муки, HAD 3199. Безопасность в соответствии со статьей 9 III-4-9-012003 (RFSR Pin 2.3.2.107801) санитарно-эпидемиологических норм и правил и статьей 9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0412D" w:rsidRDefault="00B53DAF" w:rsidP="00B53DAF">
            <w:pPr>
              <w:jc w:val="center"/>
              <w:rPr>
                <w:rFonts w:ascii="GHEA Grapalat" w:hAnsi="GHEA Grapalat"/>
                <w:sz w:val="18"/>
                <w:szCs w:val="18"/>
              </w:rPr>
            </w:pPr>
            <w:r>
              <w:rPr>
                <w:rFonts w:ascii="GHEA Grapalat" w:hAnsi="GHEA Grapalat"/>
                <w:sz w:val="18"/>
                <w:szCs w:val="18"/>
              </w:rPr>
              <w:t>1520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15800000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t xml:space="preserve">Печенье </w:t>
            </w:r>
            <w:r w:rsidRPr="00AC2256">
              <w:t xml:space="preserve"> Приянк </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Изготовлено из следующих ингредиентов Кефир (йогурт) - 350 мл,</w:t>
            </w:r>
          </w:p>
          <w:p w:rsidR="00B53DAF" w:rsidRPr="00BA5CE5" w:rsidRDefault="00B53DAF" w:rsidP="00B53DAF">
            <w:pPr>
              <w:pStyle w:val="HTML"/>
              <w:jc w:val="both"/>
              <w:rPr>
                <w:rFonts w:ascii="GHEA Grapalat" w:hAnsi="GHEA Grapalat"/>
                <w:sz w:val="18"/>
                <w:szCs w:val="18"/>
              </w:rPr>
            </w:pPr>
            <w:r w:rsidRPr="00BA5CE5">
              <w:rPr>
                <w:sz w:val="18"/>
                <w:szCs w:val="18"/>
              </w:rPr>
              <w:t> </w:t>
            </w:r>
            <w:r w:rsidRPr="00BA5CE5">
              <w:rPr>
                <w:rFonts w:ascii="GHEA Grapalat" w:hAnsi="GHEA Grapalat" w:cs="GHEA Grapalat"/>
                <w:sz w:val="18"/>
                <w:szCs w:val="18"/>
              </w:rPr>
              <w:t>Сахар</w:t>
            </w:r>
            <w:r w:rsidRPr="00BA5CE5">
              <w:rPr>
                <w:rFonts w:ascii="GHEA Grapalat" w:hAnsi="GHEA Grapalat"/>
                <w:sz w:val="18"/>
                <w:szCs w:val="18"/>
              </w:rPr>
              <w:t xml:space="preserve"> - 1 </w:t>
            </w:r>
            <w:r w:rsidRPr="00BA5CE5">
              <w:rPr>
                <w:rFonts w:ascii="GHEA Grapalat" w:hAnsi="GHEA Grapalat" w:cs="GHEA Grapalat"/>
                <w:sz w:val="18"/>
                <w:szCs w:val="18"/>
              </w:rPr>
              <w:t>стакан</w:t>
            </w:r>
            <w:r w:rsidRPr="00BA5CE5">
              <w:rPr>
                <w:rFonts w:ascii="GHEA Grapalat" w:hAnsi="GHEA Grapalat"/>
                <w:sz w:val="18"/>
                <w:szCs w:val="18"/>
              </w:rPr>
              <w:t>,</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lastRenderedPageBreak/>
              <w:t>2 яичных желтка и 1 яичный белок,</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Мед - 1 г / г,</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Масло - 3 г / г,</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Сода - 1 г / г,</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Мука - около 2-3 стаканов,</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Для Pomodacas:</w:t>
            </w:r>
          </w:p>
          <w:p w:rsidR="00B53DAF" w:rsidRPr="00BA5CE5" w:rsidRDefault="00B53DAF" w:rsidP="00B53DAF">
            <w:pPr>
              <w:pStyle w:val="HTML"/>
              <w:jc w:val="both"/>
              <w:rPr>
                <w:rFonts w:ascii="GHEA Grapalat" w:hAnsi="GHEA Grapalat"/>
                <w:sz w:val="18"/>
                <w:szCs w:val="18"/>
              </w:rPr>
            </w:pPr>
            <w:r w:rsidRPr="00BA5CE5">
              <w:rPr>
                <w:sz w:val="18"/>
                <w:szCs w:val="18"/>
              </w:rPr>
              <w:t> </w:t>
            </w:r>
            <w:r w:rsidRPr="00BA5CE5">
              <w:rPr>
                <w:rFonts w:ascii="GHEA Grapalat" w:hAnsi="GHEA Grapalat"/>
                <w:sz w:val="18"/>
                <w:szCs w:val="18"/>
              </w:rPr>
              <w:t xml:space="preserve">1 </w:t>
            </w:r>
            <w:r w:rsidRPr="00BA5CE5">
              <w:rPr>
                <w:rFonts w:ascii="GHEA Grapalat" w:hAnsi="GHEA Grapalat" w:cs="GHEA Grapalat"/>
                <w:sz w:val="18"/>
                <w:szCs w:val="18"/>
              </w:rPr>
              <w:t>яичный</w:t>
            </w:r>
            <w:r w:rsidRPr="00BA5CE5">
              <w:rPr>
                <w:rFonts w:ascii="GHEA Grapalat" w:hAnsi="GHEA Grapalat"/>
                <w:sz w:val="18"/>
                <w:szCs w:val="18"/>
              </w:rPr>
              <w:t xml:space="preserve"> </w:t>
            </w:r>
            <w:r w:rsidRPr="00BA5CE5">
              <w:rPr>
                <w:rFonts w:ascii="GHEA Grapalat" w:hAnsi="GHEA Grapalat" w:cs="GHEA Grapalat"/>
                <w:sz w:val="18"/>
                <w:szCs w:val="18"/>
              </w:rPr>
              <w:t>белок</w:t>
            </w:r>
            <w:r w:rsidRPr="00BA5CE5">
              <w:rPr>
                <w:rFonts w:ascii="GHEA Grapalat" w:hAnsi="GHEA Grapalat"/>
                <w:sz w:val="18"/>
                <w:szCs w:val="18"/>
              </w:rPr>
              <w:t>,</w:t>
            </w:r>
          </w:p>
          <w:p w:rsidR="00B53DAF" w:rsidRPr="00BA5CE5" w:rsidRDefault="00B53DAF" w:rsidP="00B53DAF">
            <w:pPr>
              <w:pStyle w:val="HTML"/>
              <w:jc w:val="both"/>
              <w:rPr>
                <w:rFonts w:ascii="GHEA Grapalat" w:hAnsi="GHEA Grapalat"/>
                <w:sz w:val="18"/>
                <w:szCs w:val="18"/>
              </w:rPr>
            </w:pPr>
            <w:r w:rsidRPr="00BA5CE5">
              <w:rPr>
                <w:rFonts w:ascii="GHEA Grapalat" w:hAnsi="GHEA Grapalat"/>
                <w:sz w:val="18"/>
                <w:szCs w:val="18"/>
              </w:rPr>
              <w:t>Сахар - 3 г / г (в упаковке). Безопасность: N 2-III-4.9-01-2010 Гигиенические нормы и статья 8 Закона РА «О безопасности пищевых продуктов», остаточный срок хранения не менее 80%</w:t>
            </w:r>
          </w:p>
          <w:p w:rsidR="00B53DAF" w:rsidRPr="00BA5CE5" w:rsidRDefault="00B53DAF" w:rsidP="00B53DAF">
            <w:pPr>
              <w:jc w:val="both"/>
              <w:rPr>
                <w:rFonts w:ascii="GHEA Grapalat" w:hAnsi="GHEA Grapalat"/>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45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sz w:val="18"/>
                <w:szCs w:val="18"/>
                <w:lang w:eastAsia="en-US" w:bidi="ar-SA"/>
              </w:rPr>
              <w:t>Первая поставка будет произведена с даты подписания договора</w:t>
            </w:r>
          </w:p>
          <w:p w:rsidR="00B53DAF" w:rsidRPr="00AB318F" w:rsidRDefault="00B53DAF" w:rsidP="00B53DAF">
            <w:pPr>
              <w:jc w:val="center"/>
              <w:rPr>
                <w:sz w:val="18"/>
                <w:szCs w:val="18"/>
                <w:lang w:eastAsia="en-US" w:bidi="ar-SA"/>
              </w:rPr>
            </w:pP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lastRenderedPageBreak/>
              <w:t>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15612180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Мука пшеничная высокого качества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olor w:val="000000"/>
                <w:sz w:val="18"/>
                <w:szCs w:val="18"/>
                <w:lang w:val="af-ZA"/>
              </w:rPr>
            </w:pPr>
            <w:r w:rsidRPr="00BA5CE5">
              <w:rPr>
                <w:rFonts w:ascii="GHEA Grapalat" w:hAnsi="GHEA Grapalat" w:cs="Sylfaen"/>
                <w:sz w:val="18"/>
                <w:szCs w:val="18"/>
              </w:rPr>
              <w:t>Характерна пшеничная мука, без запаха и вкуса. Без кислотности и горечи, без гнили и плесени. Содержание влаги не более 15%, металломагнитных смесей не более 3,0%, зольности 0,55% по сухому веществу, количество сырого клея не менее 28,0%. АСТ 280-2007. Безопасность и маркировка Статья 2 гигиенических норм N 2-III-4.9-01-2010 и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23</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15851100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макаронные изделия</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pStyle w:val="HTML"/>
              <w:rPr>
                <w:rFonts w:ascii="GHEA Grapalat" w:hAnsi="GHEA Grapalat"/>
                <w:sz w:val="18"/>
                <w:szCs w:val="18"/>
              </w:rPr>
            </w:pPr>
            <w:r w:rsidRPr="00BA5CE5">
              <w:rPr>
                <w:rFonts w:ascii="GHEA Grapalat" w:hAnsi="GHEA Grapalat"/>
                <w:sz w:val="18"/>
                <w:szCs w:val="18"/>
              </w:rPr>
              <w:t xml:space="preserve">Макароны из муки высшего сорта. Пищевая ценность на 100 г: 10,4 г белка, 1,1 г жира, 71,5 г углеводов. Паста с антипригарной пастой, жареная, по ГОСТ317432012 или эквивалентная. Безопасность в соответствии со статьей 9 Закона РА «О </w:t>
            </w:r>
            <w:r w:rsidRPr="00BA5CE5">
              <w:rPr>
                <w:rFonts w:ascii="GHEA Grapalat" w:hAnsi="GHEA Grapalat"/>
                <w:sz w:val="18"/>
                <w:szCs w:val="18"/>
              </w:rPr>
              <w:lastRenderedPageBreak/>
              <w:t>безопасности пищевых продуктов» N2III4.9012010 и нормами</w:t>
            </w:r>
          </w:p>
          <w:p w:rsidR="00B53DAF" w:rsidRPr="00BA5CE5" w:rsidRDefault="00B53DAF" w:rsidP="00B53DAF">
            <w:pPr>
              <w:jc w:val="both"/>
              <w:rPr>
                <w:rFonts w:ascii="GHEA Grapalat" w:hAnsi="GHEA Grapalat"/>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литр</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lastRenderedPageBreak/>
              <w:t>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15831100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сахар</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BA5CE5">
              <w:rPr>
                <w:rFonts w:ascii="GHEA Grapalat" w:hAnsi="GHEA Grapalat" w:cs="Sylfaen"/>
                <w:sz w:val="18"/>
                <w:szCs w:val="18"/>
              </w:rPr>
              <w:t>Белый, объемный, сладкий, без запаха или запаха (как в сухом состоянии, так и в растворе). Раствор сахара должен быть прозрачным, без остаточных осадков и побочных продуктов, масса сахарозы не менее 99,75% (в пересчете на сухое вещество), масса влаги не более 0,14%, масса ферментеров: Не более 0,0003% по ГОСТ 21-94 или эквивалент. Безопасность в соответствии с N 2-III-4.9-01-2010 гигиеническими нормами и маркировкой - Статья 8 Закона РА «О безопасности пищевых продуктов». Остаток работоспособности - не менее 80% времени доставки</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275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15530000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 xml:space="preserve">Сливочный </w:t>
            </w:r>
            <w:r>
              <w:t>масло</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hy-AM"/>
              </w:rPr>
            </w:pPr>
            <w:r w:rsidRPr="00BA5CE5">
              <w:rPr>
                <w:rFonts w:ascii="GHEA Grapalat" w:hAnsi="GHEA Grapalat" w:cs="Sylfaen"/>
                <w:sz w:val="18"/>
                <w:szCs w:val="18"/>
                <w:lang w:val="hy-AM"/>
              </w:rPr>
              <w:t xml:space="preserve">Сливочный, насыщенный: 71,5-82,9%, высококачественный, свежий, содержание белка 0,7 г, углеводы 0,7 г, 740 ккал, вес 5-25 кг. ГОСТ 37-91. Безопасность и маркировка согласно Правительству РА 2006 Остаточный срок полезного использования не менее 90% «Технического регламента о требованиях к молоку, молочным продуктам и их производству» и статьи 8 Закона Республики Армения о </w:t>
            </w:r>
            <w:r w:rsidRPr="00BA5CE5">
              <w:rPr>
                <w:rFonts w:ascii="GHEA Grapalat" w:hAnsi="GHEA Grapalat" w:cs="Sylfaen"/>
                <w:sz w:val="18"/>
                <w:szCs w:val="18"/>
                <w:lang w:val="hy-AM"/>
              </w:rPr>
              <w:lastRenderedPageBreak/>
              <w:t>безопасности пищевых продуктов, утвержденного Указом № 1925-N от 21 декабря 2011 года.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lastRenderedPageBreak/>
              <w:t>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15421100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Подсолнечное масло</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olor w:val="000000"/>
                <w:sz w:val="18"/>
                <w:szCs w:val="18"/>
                <w:lang w:val="hy-AM"/>
              </w:rPr>
            </w:pPr>
            <w:r w:rsidRPr="00BA5CE5">
              <w:rPr>
                <w:rFonts w:ascii="GHEA Grapalat" w:hAnsi="GHEA Grapalat" w:cs="Sylfaen"/>
                <w:sz w:val="18"/>
                <w:szCs w:val="18"/>
                <w:lang w:val="hy-AM"/>
              </w:rPr>
              <w:t>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литр</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40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15614200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рис</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olor w:val="000000"/>
                <w:sz w:val="18"/>
                <w:szCs w:val="18"/>
                <w:lang w:val="af-ZA"/>
              </w:rPr>
            </w:pPr>
            <w:r w:rsidRPr="00BA5CE5">
              <w:rPr>
                <w:rFonts w:ascii="GHEA Grapalat" w:hAnsi="GHEA Grapalat" w:cs="Sylfaen"/>
                <w:sz w:val="18"/>
                <w:szCs w:val="18"/>
              </w:rPr>
              <w:t>Белого, крупного, высокого, длинного типа, не битого, по ширине делятся на 1-4 типа,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164</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15616000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гречиха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olor w:val="000000"/>
                <w:sz w:val="18"/>
                <w:szCs w:val="18"/>
                <w:lang w:val="af-ZA"/>
              </w:rPr>
            </w:pPr>
            <w:r w:rsidRPr="00BA5CE5">
              <w:rPr>
                <w:rFonts w:ascii="GHEA Grapalat" w:hAnsi="GHEA Grapalat" w:cs="Sylfaen"/>
                <w:sz w:val="18"/>
                <w:szCs w:val="18"/>
              </w:rPr>
              <w:t xml:space="preserve">Гречневая крупа I, влажность не более 14,0%, зерна не менее 97,5%, в заводских мешках. Безопасность и маркировка согласно Правительству РА 2007 Статья 8 Закона о </w:t>
            </w:r>
            <w:r w:rsidRPr="00BA5CE5">
              <w:rPr>
                <w:rFonts w:ascii="GHEA Grapalat" w:hAnsi="GHEA Grapalat" w:cs="Sylfaen"/>
                <w:sz w:val="18"/>
                <w:szCs w:val="18"/>
              </w:rPr>
              <w:lastRenderedPageBreak/>
              <w:t>технических требованиях к зерновым культурам, их производству, хранению, переработке и уборке, утвержденная Указом N 22-N от 11 января 2003 года, и статья 8 Закона РА о безопасности пищевых продуктов. Срок годности не менее 90%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lastRenderedPageBreak/>
              <w:t>10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15331153</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чечевица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olor w:val="000000"/>
                <w:sz w:val="18"/>
                <w:szCs w:val="18"/>
                <w:lang w:val="af-ZA"/>
              </w:rPr>
            </w:pPr>
            <w:r w:rsidRPr="00BA5CE5">
              <w:rPr>
                <w:rFonts w:ascii="GHEA Grapalat" w:hAnsi="GHEA Grapalat" w:cs="Sylfaen"/>
                <w:sz w:val="18"/>
                <w:szCs w:val="18"/>
              </w:rPr>
              <w:t>однородный, чистый, сухой - влажность не более 14,0-17,0%. Упакованы в заводские мешки до 50 кг. Остаточный срок службы не менее 70%. Безопасность в соответствии со статьей 8 N 2-III-4.9-01-2010 гигиенических норм и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sidRPr="00BA5CE5">
              <w:rPr>
                <w:rFonts w:ascii="Sylfaen" w:hAnsi="Sylfaen"/>
                <w:sz w:val="18"/>
                <w:szCs w:val="18"/>
                <w:lang w:val="af-ZA"/>
              </w:rPr>
              <w:t xml:space="preserve"> </w:t>
            </w: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F4BCA" w:rsidRDefault="00B53DAF" w:rsidP="00B53DAF">
            <w:pPr>
              <w:jc w:val="center"/>
              <w:rPr>
                <w:rFonts w:ascii="GHEA Grapalat" w:hAnsi="GHEA Grapalat"/>
                <w:sz w:val="18"/>
                <w:szCs w:val="18"/>
              </w:rPr>
            </w:pPr>
            <w:r>
              <w:rPr>
                <w:rFonts w:ascii="GHEA Grapalat" w:hAnsi="GHEA Grapalat"/>
                <w:sz w:val="18"/>
                <w:szCs w:val="18"/>
              </w:rPr>
              <w:t>63</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15331154</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тромб</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cs="Calibri"/>
                <w:sz w:val="18"/>
                <w:szCs w:val="18"/>
                <w:lang w:val="af-ZA"/>
              </w:rPr>
            </w:pPr>
            <w:r w:rsidRPr="00BA5CE5">
              <w:rPr>
                <w:rFonts w:ascii="GHEA Grapalat" w:hAnsi="GHEA Grapalat" w:cs="Sylfaen"/>
                <w:sz w:val="18"/>
                <w:szCs w:val="18"/>
              </w:rPr>
              <w:t>Свежий, высокий и I-типа зеленый или желтый, со здоровыми стручками, до 50 кг заводских мешков, срок годности не менее 70%. Безопасность в соответствии с N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lang w:val="af-ZA"/>
              </w:rPr>
            </w:pPr>
            <w:r>
              <w:rPr>
                <w:rFonts w:ascii="GHEA Grapalat" w:hAnsi="GHEA Grapalat"/>
                <w:sz w:val="18"/>
                <w:szCs w:val="18"/>
                <w:lang w:val="af-ZA"/>
              </w:rPr>
              <w:t>45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Первая поставка будет произведена с даты подписания договора</w:t>
            </w:r>
          </w:p>
        </w:tc>
      </w:tr>
      <w:tr w:rsidR="00B53DAF" w:rsidRPr="006D6687" w:rsidTr="00B53D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15331151</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t xml:space="preserve">Штучное </w:t>
            </w:r>
            <w:r w:rsidRPr="00AC2256">
              <w:t xml:space="preserve"> бобов</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sz w:val="18"/>
                <w:szCs w:val="18"/>
                <w:lang w:val="hy-AM"/>
              </w:rPr>
            </w:pPr>
            <w:r w:rsidRPr="00BA5CE5">
              <w:rPr>
                <w:rFonts w:ascii="GHEA Grapalat" w:hAnsi="GHEA Grapalat" w:cs="Sylfaen"/>
                <w:bCs/>
                <w:sz w:val="18"/>
                <w:szCs w:val="18"/>
                <w:lang w:val="hy-AM"/>
              </w:rPr>
              <w:t xml:space="preserve">Бобы однотонные, однотонные, светлые, сухие: влажность не более 15% или средняя сухость (15,1-18,0%). Безопасность согласно гигиеническим нормам N 8-III-4.9-01-2010, ст. 8 Закона РА о безопасности пищевых продуктов. Срок годности не </w:t>
            </w:r>
            <w:r w:rsidRPr="00BA5CE5">
              <w:rPr>
                <w:rFonts w:ascii="GHEA Grapalat" w:hAnsi="GHEA Grapalat" w:cs="Sylfaen"/>
                <w:bCs/>
                <w:sz w:val="18"/>
                <w:szCs w:val="18"/>
                <w:lang w:val="hy-AM"/>
              </w:rPr>
              <w:lastRenderedPageBreak/>
              <w:t>менее 50%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rPr>
            </w:pPr>
            <w:r>
              <w:rPr>
                <w:rFonts w:ascii="GHEA Grapalat" w:hAnsi="GHEA Grapalat"/>
                <w:sz w:val="18"/>
                <w:szCs w:val="18"/>
              </w:rPr>
              <w:t>27</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13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15617000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t>Мука из пшеничны</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jc w:val="center"/>
              <w:rPr>
                <w:rFonts w:ascii="GHEA Grapalat" w:hAnsi="GHEA Grapalat"/>
                <w:sz w:val="18"/>
                <w:szCs w:val="18"/>
                <w:lang w:val="hy-AM"/>
              </w:rPr>
            </w:pPr>
            <w:r w:rsidRPr="00BA5CE5">
              <w:rPr>
                <w:rFonts w:ascii="GHEA Grapalat" w:hAnsi="GHEA Grapalat" w:cs="Sylfaen"/>
                <w:sz w:val="18"/>
                <w:szCs w:val="18"/>
                <w:lang w:val="hy-AM"/>
              </w:rPr>
              <w:t>Путем измельчения или последующего измельчения полученной шелухи пшеницы зерна пшеницы либо тонко измельчаются, либо округляются с содержанием влаги не более 14%, с использованием смесей для мусора, не превышающих 0,3%, приготовленных выше, и пшеницы первого типа; безопасность и маркировка согласно Правительству РА 2007 22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rPr>
            </w:pPr>
            <w:r>
              <w:rPr>
                <w:rFonts w:ascii="GHEA Grapalat" w:hAnsi="GHEA Grapalat"/>
                <w:sz w:val="18"/>
                <w:szCs w:val="18"/>
              </w:rPr>
              <w:t>34</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15331174</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Томатная паста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A5CE5" w:rsidRDefault="00B53DAF" w:rsidP="00B53DAF">
            <w:pPr>
              <w:pStyle w:val="HTML"/>
              <w:rPr>
                <w:rFonts w:ascii="GHEA Grapalat" w:hAnsi="GHEA Grapalat"/>
              </w:rPr>
            </w:pPr>
            <w:r w:rsidRPr="00BA5CE5">
              <w:rPr>
                <w:rFonts w:ascii="GHEA Grapalat" w:hAnsi="GHEA Grapalat"/>
              </w:rPr>
              <w:t xml:space="preserve">Гомогенная смесь, без темных смесей, кожи, гальки и других крупных частиц, без запаха или запаха. Красный, оранжевый или темно-рыжий цвета. Упаковка высокого, I и II типов, в стеклянную или металлическую тару (баночки по 1 кг) до 10 дм 3, ГОСТ 3343-89. Безопасность - Статья 8 Гигиенических норм N 2-III-4.9-01-2010 и Закона РА </w:t>
            </w:r>
            <w:r w:rsidRPr="00BA5CE5">
              <w:rPr>
                <w:rFonts w:ascii="GHEA Grapalat" w:hAnsi="GHEA Grapalat"/>
              </w:rPr>
              <w:lastRenderedPageBreak/>
              <w:t>«О безопасности пищевых продуктов». Остаточный срок годности не менее 80%.</w:t>
            </w:r>
          </w:p>
          <w:p w:rsidR="00B53DAF" w:rsidRPr="00BA5CE5" w:rsidRDefault="00B53DAF" w:rsidP="00B53DAF">
            <w:pPr>
              <w:jc w:val="center"/>
              <w:rPr>
                <w:rFonts w:ascii="GHEA Grapalat" w:hAnsi="GHEA Grapalat"/>
                <w:color w:val="000000"/>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rPr>
            </w:pPr>
            <w:r>
              <w:rPr>
                <w:rFonts w:ascii="GHEA Grapalat" w:hAnsi="GHEA Grapalat"/>
                <w:sz w:val="18"/>
                <w:szCs w:val="18"/>
              </w:rPr>
              <w:t>37</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15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15321200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t>Кисел из фруктов</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hy-AM"/>
              </w:rPr>
            </w:pPr>
            <w:r w:rsidRPr="00D002C1">
              <w:rPr>
                <w:rFonts w:ascii="GHEA Grapalat" w:hAnsi="GHEA Grapalat" w:cs="Sylfaen"/>
                <w:sz w:val="18"/>
                <w:szCs w:val="18"/>
                <w:lang w:val="hy-AM"/>
              </w:rPr>
              <w:t>Разложить в 220-граммовых коробках / фруктовых или ягодных экстрактах на желейной основе. Упаковка в виде брикетов или порошка. Содержание влаги - не более 9,5%. Заражение вредителями и наличие побочных продуктов не допускаются. Приведено к соответствующей массе, ГОСТ 18488-2000. Безопасность в соответствии с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 xml:space="preserve"> 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rPr>
            </w:pPr>
            <w:r>
              <w:rPr>
                <w:rFonts w:ascii="GHEA Grapalat" w:hAnsi="GHEA Grapalat"/>
                <w:sz w:val="18"/>
                <w:szCs w:val="18"/>
              </w:rPr>
              <w:t>42</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15111130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говяжья местная кость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Sylfaen" w:hAnsi="Sylfaen" w:cs="Calibri"/>
                <w:bCs/>
                <w:sz w:val="18"/>
                <w:szCs w:val="18"/>
              </w:rPr>
            </w:pPr>
            <w:r w:rsidRPr="00D002C1">
              <w:rPr>
                <w:rFonts w:ascii="Sylfaen" w:hAnsi="Sylfaen" w:cs="Sylfaen"/>
                <w:bCs/>
                <w:sz w:val="18"/>
                <w:szCs w:val="18"/>
              </w:rPr>
              <w:t>Говядина с маркировкой, не более 20% от общей говядины, говядина класса 2, безопасность и маркировка Статья 8 Закона РА «О мясе и техническом регулировании мяса и безопасности пищевых продуктов», принятая Указом № 1560-N от 19 октября 2009 г. АСТ 342-2011.</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3221F7" w:rsidRDefault="00B53DAF" w:rsidP="00B53DAF">
            <w:pPr>
              <w:jc w:val="center"/>
              <w:rPr>
                <w:rFonts w:ascii="GHEA Grapalat" w:hAnsi="GHEA Grapalat"/>
                <w:sz w:val="18"/>
                <w:szCs w:val="18"/>
              </w:rPr>
            </w:pPr>
            <w:r>
              <w:rPr>
                <w:rFonts w:ascii="GHEA Grapalat" w:hAnsi="GHEA Grapalat"/>
                <w:sz w:val="18"/>
                <w:szCs w:val="18"/>
              </w:rPr>
              <w:t>109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15112150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Цыплята, локально целые</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D927F1" w:rsidRDefault="00B53DAF" w:rsidP="00B53DAF">
            <w:pPr>
              <w:jc w:val="center"/>
              <w:rPr>
                <w:rFonts w:ascii="Sylfaen" w:hAnsi="Sylfaen" w:cs="Calibri"/>
                <w:bCs/>
                <w:sz w:val="18"/>
                <w:szCs w:val="18"/>
                <w:lang w:val="hy-AM"/>
              </w:rPr>
            </w:pPr>
            <w:r w:rsidRPr="00D002C1">
              <w:rPr>
                <w:rFonts w:ascii="Sylfaen" w:hAnsi="Sylfaen" w:cs="Calibri"/>
                <w:bCs/>
                <w:sz w:val="18"/>
                <w:szCs w:val="18"/>
                <w:lang w:val="hy-AM"/>
              </w:rPr>
              <w:t xml:space="preserve">Цыплята в комплекте, без кишок, чистые, бескровные, без побочных запахов, упакованные в полиэтиленовую пленку, ГОСТ 25391-82. Безопасность и маркировка согласно </w:t>
            </w:r>
            <w:r w:rsidRPr="00D002C1">
              <w:rPr>
                <w:rFonts w:ascii="Sylfaen" w:hAnsi="Sylfaen" w:cs="Calibri"/>
                <w:bCs/>
                <w:sz w:val="18"/>
                <w:szCs w:val="18"/>
                <w:lang w:val="hy-AM"/>
              </w:rPr>
              <w:lastRenderedPageBreak/>
              <w:t>Правительству РА 2006 33 Статья 8 Закона РА «О мясе и мясном техническом регулировании и безопасности пищевых продуктов», принятого Указом N 1560-N от 19 октября 2009 г.</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115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18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15540000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сыр</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A971D6" w:rsidRDefault="00B53DAF" w:rsidP="00B53DAF">
            <w:pPr>
              <w:jc w:val="both"/>
              <w:rPr>
                <w:rFonts w:ascii="GHEA Grapalat" w:hAnsi="GHEA Grapalat" w:cs="TimesArmenianPSMT"/>
                <w:iCs/>
                <w:sz w:val="16"/>
                <w:szCs w:val="16"/>
              </w:rPr>
            </w:pPr>
            <w:r w:rsidRPr="00D002C1">
              <w:rPr>
                <w:rFonts w:ascii="GHEA Grapalat" w:hAnsi="GHEA Grapalat" w:cs="TimesArmenianPSMT"/>
                <w:sz w:val="16"/>
                <w:szCs w:val="16"/>
              </w:rPr>
              <w:t>Тип Лори , Белый миндальный сыр, из коровьего молока, с содержанием жира 36-40% по ГОСТ 7616-85 или эквивалент. масса менее 50%, масса соли 3,5-4,5%.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31</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15511200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Пастеризованное молоко</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D002C1">
              <w:rPr>
                <w:rFonts w:ascii="GHEA Grapalat" w:hAnsi="GHEA Grapalat" w:cs="Sylfaen"/>
                <w:sz w:val="18"/>
                <w:szCs w:val="18"/>
              </w:rPr>
              <w:t>Молоко коровье пастеризованное, с бутылками емкостью 1 литр, 3,2% жирности, кислотность '16 -21 0Т.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литр</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130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15510000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Сметана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D002C1">
              <w:rPr>
                <w:rFonts w:ascii="GHEA Grapalat" w:hAnsi="GHEA Grapalat" w:cs="Sylfaen"/>
                <w:sz w:val="18"/>
                <w:szCs w:val="18"/>
              </w:rPr>
              <w:t xml:space="preserve">Свежее коровье молоко, жирность 450 грамм, не менее 20%, кислотность: 65-100 0 т, безопасность и </w:t>
            </w:r>
            <w:r w:rsidRPr="00D002C1">
              <w:rPr>
                <w:rFonts w:ascii="GHEA Grapalat" w:hAnsi="GHEA Grapalat" w:cs="Sylfaen"/>
                <w:sz w:val="18"/>
                <w:szCs w:val="18"/>
              </w:rPr>
              <w:lastRenderedPageBreak/>
              <w:t>маркировка по данным правительства Армении 2006 года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 Срок годности не менее 90%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39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21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15542100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творог</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D002C1">
              <w:rPr>
                <w:rFonts w:ascii="GHEA Grapalat" w:hAnsi="GHEA Grapalat" w:cs="Sylfaen"/>
                <w:sz w:val="18"/>
                <w:szCs w:val="18"/>
              </w:rPr>
              <w:t>Творог с содержанием масла 1 кг, 18 и 9,0%, кислотностью: 210-240 ° T, упакованный с потребительскими контейнерами, 1 кг безопасности и маркировки в соответствии с Правительством РА 2006 года. Статья 8 Закона о технических требованиях к молоку, молочным продуктам и их производству, утвержденного Указом № 1925-N от 21 декабря 2011 года и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49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15551600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t>Мацун</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hy-AM"/>
              </w:rPr>
            </w:pPr>
            <w:r w:rsidRPr="00D002C1">
              <w:rPr>
                <w:rFonts w:ascii="GHEA Grapalat" w:hAnsi="GHEA Grapalat" w:cs="Sylfaen"/>
                <w:sz w:val="18"/>
                <w:szCs w:val="18"/>
                <w:lang w:val="hy-AM"/>
              </w:rPr>
              <w:t xml:space="preserve">Молоко коровье свежее, жирность не менее 3%, 5 кг тара, кислотность 65-1000 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w:t>
            </w:r>
            <w:r w:rsidRPr="00D002C1">
              <w:rPr>
                <w:rFonts w:ascii="GHEA Grapalat" w:hAnsi="GHEA Grapalat" w:cs="Sylfaen"/>
                <w:sz w:val="18"/>
                <w:szCs w:val="18"/>
                <w:lang w:val="hy-AM"/>
              </w:rPr>
              <w:lastRenderedPageBreak/>
              <w:t>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литр</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680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23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158215000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AC2256" w:rsidRDefault="00B53DAF" w:rsidP="00B53DAF">
            <w:pPr>
              <w:pStyle w:val="HTML"/>
              <w:jc w:val="center"/>
            </w:pPr>
            <w:r w:rsidRPr="00AC2256">
              <w:t>овсяное печенье</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Масло сливочное-110 грамм</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Мука-80 грамм</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Яйца-1 шт.</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Овсяные хлопья-120 грамм</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Сахар-100 грамм</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Изюм-70 грамм</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Сода-1/2 Чайных ложки</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Ванилин</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Соль-1/4 Чайных ложек</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Корица - 1 ч. л.</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Попок-65 грамм • по желанию)</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Семена кунжута и/или льна-горсть (по желанию)</w:t>
            </w:r>
          </w:p>
          <w:p w:rsidR="00B53DAF" w:rsidRPr="00671C28" w:rsidRDefault="00B53DAF" w:rsidP="00B53DAF">
            <w:pPr>
              <w:jc w:val="center"/>
              <w:rPr>
                <w:rFonts w:ascii="GHEA Grapalat" w:hAnsi="GHEA Grapalat" w:cs="Sylfaen"/>
                <w:sz w:val="18"/>
                <w:szCs w:val="18"/>
              </w:rPr>
            </w:pPr>
            <w:r w:rsidRPr="00671C28">
              <w:rPr>
                <w:rFonts w:ascii="GHEA Grapalat" w:hAnsi="GHEA Grapalat" w:cs="Sylfaen"/>
                <w:sz w:val="18"/>
                <w:szCs w:val="18"/>
              </w:rPr>
              <w:t xml:space="preserve">Безопасность: </w:t>
            </w:r>
            <w:r w:rsidRPr="00671C28">
              <w:rPr>
                <w:rFonts w:ascii="GHEA Grapalat" w:hAnsi="GHEA Grapalat" w:cs="Sylfaen"/>
                <w:sz w:val="18"/>
                <w:szCs w:val="18"/>
                <w:lang w:val="en-US"/>
              </w:rPr>
              <w:t>N</w:t>
            </w:r>
            <w:r w:rsidRPr="00671C28">
              <w:rPr>
                <w:rFonts w:ascii="GHEA Grapalat" w:hAnsi="GHEA Grapalat" w:cs="Sylfaen"/>
                <w:sz w:val="18"/>
                <w:szCs w:val="18"/>
              </w:rPr>
              <w:t xml:space="preserve"> 2-</w:t>
            </w:r>
            <w:r w:rsidRPr="00671C28">
              <w:rPr>
                <w:rFonts w:ascii="GHEA Grapalat" w:hAnsi="GHEA Grapalat" w:cs="Sylfaen"/>
                <w:sz w:val="18"/>
                <w:szCs w:val="18"/>
                <w:lang w:val="en-US"/>
              </w:rPr>
              <w:t>III</w:t>
            </w:r>
            <w:r w:rsidRPr="00671C28">
              <w:rPr>
                <w:rFonts w:ascii="GHEA Grapalat" w:hAnsi="GHEA Grapalat" w:cs="Sylfaen"/>
                <w:sz w:val="18"/>
                <w:szCs w:val="18"/>
              </w:rPr>
              <w:t>-4.9-01-2010 остаточный срок гигиенических нормативов и статьи 8 Закона РА “О безопасности продуктов питания” не менее 80 ле</w:t>
            </w:r>
          </w:p>
          <w:p w:rsidR="00B53DAF" w:rsidRPr="00671C28" w:rsidRDefault="00B53DAF" w:rsidP="00B53DAF">
            <w:pPr>
              <w:jc w:val="center"/>
              <w:rPr>
                <w:rFonts w:ascii="GHEA Grapalat" w:hAnsi="GHEA Grapalat"/>
                <w:color w:val="000000"/>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25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24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03535B">
            <w:pPr>
              <w:jc w:val="center"/>
              <w:rPr>
                <w:rFonts w:ascii="GHEA Grapalat" w:hAnsi="GHEA Grapalat"/>
                <w:sz w:val="18"/>
                <w:szCs w:val="18"/>
              </w:rPr>
            </w:pPr>
            <w:r>
              <w:rPr>
                <w:rFonts w:ascii="GHEA Grapalat" w:hAnsi="GHEA Grapalat"/>
                <w:sz w:val="18"/>
                <w:szCs w:val="18"/>
              </w:rPr>
              <w:t>158215000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53DAF" w:rsidRDefault="00B53DAF" w:rsidP="0003535B">
            <w:pPr>
              <w:pStyle w:val="HTML"/>
              <w:jc w:val="center"/>
              <w:rPr>
                <w:rFonts w:ascii="GHEA Grapalat" w:hAnsi="GHEA Grapalat"/>
                <w:sz w:val="18"/>
                <w:szCs w:val="18"/>
                <w:lang w:val="en-US"/>
              </w:rPr>
            </w:pPr>
            <w:r w:rsidRPr="00B53DAF">
              <w:rPr>
                <w:rFonts w:ascii="GHEA Grapalat" w:hAnsi="GHEA Grapalat"/>
                <w:sz w:val="18"/>
                <w:szCs w:val="18"/>
                <w:lang w:val="en-US"/>
              </w:rPr>
              <w:t xml:space="preserve"> </w:t>
            </w:r>
            <w:r w:rsidRPr="00B53DAF">
              <w:rPr>
                <w:rFonts w:ascii="GHEA Grapalat" w:hAnsi="GHEA Grapalat"/>
                <w:sz w:val="18"/>
                <w:szCs w:val="18"/>
              </w:rPr>
              <w:t>Печенье</w:t>
            </w:r>
            <w:r w:rsidRPr="00B53DAF">
              <w:rPr>
                <w:rFonts w:ascii="GHEA Grapalat" w:hAnsi="GHEA Grapalat"/>
                <w:sz w:val="18"/>
                <w:szCs w:val="18"/>
                <w:lang w:val="en-US"/>
              </w:rPr>
              <w:t xml:space="preserve"> вафли</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B53DAF" w:rsidRDefault="00B53DAF" w:rsidP="00B53DAF">
            <w:pPr>
              <w:jc w:val="center"/>
              <w:rPr>
                <w:rFonts w:ascii="GHEA Grapalat" w:hAnsi="GHEA Grapalat"/>
                <w:color w:val="000000"/>
                <w:sz w:val="18"/>
                <w:szCs w:val="18"/>
              </w:rPr>
            </w:pPr>
            <w:r w:rsidRPr="00B53DAF">
              <w:rPr>
                <w:rFonts w:ascii="GHEA Grapalat" w:hAnsi="GHEA Grapalat" w:cs="Sylfaen"/>
                <w:color w:val="000000"/>
                <w:sz w:val="18"/>
                <w:szCs w:val="18"/>
              </w:rPr>
              <w:t>Гуммированный с ядром или без, ГОСТ 14031-68 или эквивалентный. Безопасность в соответствии со статьей 8 Закона РА о безопасности пищевых продуктов N2III4.9012010 и гигиеническими нормами.</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03535B">
            <w:pPr>
              <w:jc w:val="center"/>
              <w:rPr>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03535B">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03535B">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03535B">
            <w:pPr>
              <w:jc w:val="center"/>
              <w:rPr>
                <w:rFonts w:ascii="GHEA Grapalat" w:hAnsi="GHEA Grapalat"/>
                <w:sz w:val="18"/>
                <w:szCs w:val="18"/>
              </w:rPr>
            </w:pPr>
            <w:r>
              <w:rPr>
                <w:rFonts w:ascii="GHEA Grapalat" w:hAnsi="GHEA Grapalat"/>
                <w:sz w:val="18"/>
                <w:szCs w:val="18"/>
              </w:rPr>
              <w:t>25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03535B">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03535B">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03535B">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158411000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D002C1" w:rsidRDefault="00B53DAF" w:rsidP="00B53DAF">
            <w:pPr>
              <w:pStyle w:val="HTML"/>
              <w:jc w:val="center"/>
              <w:rPr>
                <w:lang w:val="en-US"/>
              </w:rPr>
            </w:pPr>
            <w:r>
              <w:rPr>
                <w:lang w:val="en-US"/>
              </w:rPr>
              <w:t xml:space="preserve">Какао </w:t>
            </w:r>
            <w:r w:rsidRPr="00AC2256">
              <w:t xml:space="preserve"> </w:t>
            </w:r>
            <w:r>
              <w:rPr>
                <w:lang w:val="en-US"/>
              </w:rPr>
              <w:t xml:space="preserve"> </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671C28" w:rsidRDefault="00B53DAF" w:rsidP="00B53DAF">
            <w:pPr>
              <w:jc w:val="both"/>
              <w:rPr>
                <w:rFonts w:ascii="GHEA Grapalat" w:hAnsi="GHEA Grapalat" w:cs="Calibri"/>
                <w:bCs/>
                <w:sz w:val="18"/>
                <w:szCs w:val="18"/>
              </w:rPr>
            </w:pPr>
          </w:p>
          <w:p w:rsidR="00B53DAF" w:rsidRPr="00D002C1" w:rsidRDefault="00B53DAF" w:rsidP="00B53DAF">
            <w:pPr>
              <w:jc w:val="both"/>
              <w:rPr>
                <w:rFonts w:ascii="GHEA Grapalat" w:hAnsi="GHEA Grapalat" w:cs="Sylfaen"/>
                <w:sz w:val="18"/>
                <w:szCs w:val="18"/>
              </w:rPr>
            </w:pPr>
            <w:r w:rsidRPr="00D002C1">
              <w:rPr>
                <w:rFonts w:ascii="GHEA Grapalat" w:hAnsi="GHEA Grapalat" w:cs="Sylfaen"/>
                <w:sz w:val="18"/>
                <w:szCs w:val="18"/>
              </w:rPr>
              <w:t xml:space="preserve">Какао-порошок фабричного производства, популяризированный. 100 г, белок 24, жиры 11, углеводы 10. Безопасность, упаковка и маркировка согласно Правительству РА 2006 Статья 8 Закона РА о свежих фруктах и </w:t>
            </w:r>
            <w:r w:rsidRPr="00D002C1">
              <w:rPr>
                <w:rFonts w:ascii="Cambria Math" w:hAnsi="Cambria Math" w:cs="Cambria Math"/>
                <w:sz w:val="18"/>
                <w:szCs w:val="18"/>
              </w:rPr>
              <w:t>​​</w:t>
            </w:r>
            <w:r w:rsidRPr="00D002C1">
              <w:rPr>
                <w:rFonts w:ascii="GHEA Grapalat" w:hAnsi="GHEA Grapalat" w:cs="GHEA Grapalat"/>
                <w:sz w:val="18"/>
                <w:szCs w:val="18"/>
              </w:rPr>
              <w:t>овощах</w:t>
            </w:r>
            <w:r w:rsidRPr="00D002C1">
              <w:rPr>
                <w:rFonts w:ascii="GHEA Grapalat" w:hAnsi="GHEA Grapalat" w:cs="Sylfaen"/>
                <w:sz w:val="18"/>
                <w:szCs w:val="18"/>
              </w:rPr>
              <w:t xml:space="preserve"> </w:t>
            </w:r>
            <w:r w:rsidRPr="00D002C1">
              <w:rPr>
                <w:rFonts w:ascii="GHEA Grapalat" w:hAnsi="GHEA Grapalat" w:cs="GHEA Grapalat"/>
                <w:sz w:val="18"/>
                <w:szCs w:val="18"/>
              </w:rPr>
              <w:t>и</w:t>
            </w:r>
            <w:r w:rsidRPr="00D002C1">
              <w:rPr>
                <w:rFonts w:ascii="GHEA Grapalat" w:hAnsi="GHEA Grapalat" w:cs="Sylfaen"/>
                <w:sz w:val="18"/>
                <w:szCs w:val="18"/>
              </w:rPr>
              <w:t xml:space="preserve"> </w:t>
            </w:r>
            <w:r w:rsidRPr="00D002C1">
              <w:rPr>
                <w:rFonts w:ascii="GHEA Grapalat" w:hAnsi="GHEA Grapalat" w:cs="GHEA Grapalat"/>
                <w:sz w:val="18"/>
                <w:szCs w:val="18"/>
              </w:rPr>
              <w:t>о</w:t>
            </w:r>
            <w:r w:rsidRPr="00D002C1">
              <w:rPr>
                <w:rFonts w:ascii="GHEA Grapalat" w:hAnsi="GHEA Grapalat" w:cs="Sylfaen"/>
                <w:sz w:val="18"/>
                <w:szCs w:val="18"/>
              </w:rPr>
              <w:t xml:space="preserve"> </w:t>
            </w:r>
            <w:r w:rsidRPr="00D002C1">
              <w:rPr>
                <w:rFonts w:ascii="GHEA Grapalat" w:hAnsi="GHEA Grapalat" w:cs="GHEA Grapalat"/>
                <w:sz w:val="18"/>
                <w:szCs w:val="18"/>
              </w:rPr>
              <w:lastRenderedPageBreak/>
              <w:t>безопасности</w:t>
            </w:r>
            <w:r w:rsidRPr="00D002C1">
              <w:rPr>
                <w:rFonts w:ascii="GHEA Grapalat" w:hAnsi="GHEA Grapalat" w:cs="Sylfaen"/>
                <w:sz w:val="18"/>
                <w:szCs w:val="18"/>
              </w:rPr>
              <w:t xml:space="preserve"> </w:t>
            </w:r>
            <w:r w:rsidRPr="00D002C1">
              <w:rPr>
                <w:rFonts w:ascii="GHEA Grapalat" w:hAnsi="GHEA Grapalat" w:cs="GHEA Grapalat"/>
                <w:sz w:val="18"/>
                <w:szCs w:val="18"/>
              </w:rPr>
              <w:t>пищевых</w:t>
            </w:r>
            <w:r w:rsidRPr="00D002C1">
              <w:rPr>
                <w:rFonts w:ascii="GHEA Grapalat" w:hAnsi="GHEA Grapalat" w:cs="Sylfaen"/>
                <w:sz w:val="18"/>
                <w:szCs w:val="18"/>
              </w:rPr>
              <w:t xml:space="preserve"> </w:t>
            </w:r>
            <w:r w:rsidRPr="00D002C1">
              <w:rPr>
                <w:rFonts w:ascii="GHEA Grapalat" w:hAnsi="GHEA Grapalat" w:cs="GHEA Grapalat"/>
                <w:sz w:val="18"/>
                <w:szCs w:val="18"/>
              </w:rPr>
              <w:t>прод</w:t>
            </w:r>
            <w:r w:rsidRPr="00D002C1">
              <w:rPr>
                <w:rFonts w:ascii="GHEA Grapalat" w:hAnsi="GHEA Grapalat" w:cs="Sylfaen"/>
                <w:sz w:val="18"/>
                <w:szCs w:val="18"/>
              </w:rPr>
              <w:t>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26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155116000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D002C1" w:rsidRDefault="00B53DAF" w:rsidP="00B53DAF">
            <w:pPr>
              <w:pStyle w:val="HTML"/>
              <w:rPr>
                <w:lang w:val="en-US"/>
              </w:rPr>
            </w:pPr>
            <w:r>
              <w:t>Молоко сгущенное</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pStyle w:val="HTML"/>
            </w:pPr>
            <w:r>
              <w:t>Молоко сгущенное с сахаром, емкость 370 г. Влажность не более 26,5%, сахароза не менее 43,5%, масса сухого вещества молока не менее 28,5%, кислотность не более 48 0 Т,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Республики Армения о безопасности пищевых продуктов, принятого Указом № 1925-N от 21 декабря.</w:t>
            </w:r>
          </w:p>
          <w:p w:rsidR="00B53DAF" w:rsidRPr="00D002C1" w:rsidRDefault="00B53DAF" w:rsidP="00B53DAF">
            <w:pPr>
              <w:jc w:val="center"/>
              <w:rPr>
                <w:rFonts w:ascii="GHEA Grapalat" w:hAnsi="GHEA Grapalat"/>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36</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15864100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D002C1" w:rsidRDefault="00B53DAF" w:rsidP="00B53DAF">
            <w:pPr>
              <w:pStyle w:val="HTML"/>
              <w:jc w:val="center"/>
              <w:rPr>
                <w:lang w:val="en-US"/>
              </w:rPr>
            </w:pPr>
            <w:r w:rsidRPr="00D002C1">
              <w:rPr>
                <w:rFonts w:ascii="GHEA Grapalat" w:hAnsi="GHEA Grapalat" w:cs="Calibri"/>
                <w:bCs/>
                <w:sz w:val="18"/>
                <w:szCs w:val="18"/>
                <w:lang w:val="hy-AM"/>
              </w:rPr>
              <w:t>чай</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CE3416" w:rsidRDefault="00B53DAF" w:rsidP="00B53DAF">
            <w:pPr>
              <w:autoSpaceDE w:val="0"/>
              <w:autoSpaceDN w:val="0"/>
              <w:adjustRightInd w:val="0"/>
              <w:jc w:val="both"/>
              <w:rPr>
                <w:rFonts w:ascii="GHEA Grapalat" w:eastAsia="Calibri" w:hAnsi="GHEA Grapalat" w:cs="Arial"/>
                <w:sz w:val="18"/>
                <w:szCs w:val="18"/>
                <w:lang w:val="hy-AM"/>
              </w:rPr>
            </w:pPr>
            <w:r w:rsidRPr="00D002C1">
              <w:rPr>
                <w:rFonts w:ascii="GHEA Grapalat" w:hAnsi="GHEA Grapalat" w:cs="Calibri"/>
                <w:bCs/>
                <w:sz w:val="18"/>
                <w:szCs w:val="18"/>
                <w:lang w:val="hy-AM"/>
              </w:rPr>
              <w:t xml:space="preserve">Черный чай с усеченными, крупными листьями, зернистыми и мелкими. Одноразовые пакетики для чая упакованы в пачки по 0,1 г. Высокое качество и I типа, ГОСТ 1937-90 или ГОСТ1938-90. Безопасность в соответствии с 2-III-4.9-01-2010 гигиеническими нормами и маркировкой - </w:t>
            </w:r>
            <w:r w:rsidRPr="00D002C1">
              <w:rPr>
                <w:rFonts w:ascii="GHEA Grapalat" w:hAnsi="GHEA Grapalat" w:cs="Calibri"/>
                <w:bCs/>
                <w:sz w:val="18"/>
                <w:szCs w:val="18"/>
                <w:lang w:val="hy-AM"/>
              </w:rPr>
              <w:lastRenderedPageBreak/>
              <w:t>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22</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28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158724000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FC0F8F" w:rsidRDefault="00B53DAF" w:rsidP="00B53DAF">
            <w:pPr>
              <w:pStyle w:val="HTML"/>
              <w:jc w:val="center"/>
            </w:pPr>
            <w:r>
              <w:t>Соль для еды</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D002C1" w:rsidRDefault="00B53DAF" w:rsidP="00B53DAF">
            <w:pPr>
              <w:pStyle w:val="HTML"/>
              <w:rPr>
                <w:rFonts w:ascii="GHEA Grapalat" w:hAnsi="GHEA Grapalat"/>
                <w:sz w:val="18"/>
                <w:szCs w:val="18"/>
              </w:rPr>
            </w:pPr>
            <w:r w:rsidRPr="00D002C1">
              <w:rPr>
                <w:rFonts w:ascii="GHEA Grapalat" w:hAnsi="GHEA Grapalat"/>
                <w:sz w:val="18"/>
                <w:szCs w:val="18"/>
              </w:rPr>
              <w:t xml:space="preserve"> соль высокого качества, йодированный АСТ 239-2005 Срок годности не менее 12 месяцев с даты изготовления. Упаковка в коробки по 1 кг</w:t>
            </w:r>
          </w:p>
          <w:p w:rsidR="00B53DAF" w:rsidRPr="00D002C1" w:rsidRDefault="00B53DAF" w:rsidP="00B53DAF">
            <w:pPr>
              <w:jc w:val="center"/>
              <w:rPr>
                <w:rFonts w:ascii="GHEA Grapalat" w:hAnsi="GHEA Grapalat" w:cs="Sylfaen"/>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878E9" w:rsidRDefault="00B53DAF" w:rsidP="00B53DAF">
            <w:pPr>
              <w:jc w:val="center"/>
              <w:rPr>
                <w:rFonts w:ascii="GHEA Grapalat" w:hAnsi="GHEA Grapalat"/>
                <w:sz w:val="18"/>
                <w:szCs w:val="18"/>
              </w:rPr>
            </w:pPr>
            <w:r>
              <w:rPr>
                <w:rFonts w:ascii="GHEA Grapalat" w:hAnsi="GHEA Grapalat"/>
                <w:sz w:val="18"/>
                <w:szCs w:val="18"/>
              </w:rPr>
              <w:t>60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158722000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специи с лимонной солью</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autoSpaceDE w:val="0"/>
              <w:autoSpaceDN w:val="0"/>
              <w:adjustRightInd w:val="0"/>
              <w:jc w:val="both"/>
              <w:rPr>
                <w:rFonts w:ascii="GHEA Grapalat" w:eastAsia="Calibri" w:hAnsi="GHEA Grapalat" w:cs="Arial"/>
                <w:i/>
                <w:sz w:val="18"/>
                <w:szCs w:val="18"/>
                <w:lang w:val="hy-AM"/>
              </w:rPr>
            </w:pPr>
            <w:r w:rsidRPr="00D002C1">
              <w:rPr>
                <w:rFonts w:ascii="GHEA Grapalat" w:hAnsi="GHEA Grapalat" w:cs="Arial"/>
                <w:bCs/>
                <w:i/>
                <w:sz w:val="18"/>
                <w:szCs w:val="18"/>
              </w:rPr>
              <w:t xml:space="preserve">Небольшой </w:t>
            </w:r>
            <w:r>
              <w:rPr>
                <w:rFonts w:ascii="GHEA Grapalat" w:hAnsi="GHEA Grapalat" w:cs="Arial"/>
                <w:bCs/>
                <w:i/>
                <w:sz w:val="18"/>
                <w:szCs w:val="18"/>
              </w:rPr>
              <w:t>размер упаковки :: Безопасностьвсоответствии с</w:t>
            </w:r>
            <w:r w:rsidRPr="00D002C1">
              <w:rPr>
                <w:rFonts w:ascii="GHEA Grapalat" w:hAnsi="GHEA Grapalat" w:cs="Arial"/>
                <w:bCs/>
                <w:i/>
                <w:sz w:val="18"/>
                <w:szCs w:val="18"/>
              </w:rPr>
              <w:t>гигиеническими стандартами N2-III-4.9-01-2010 и статьей 9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158712570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сладкие специи</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D002C1" w:rsidRDefault="00B53DAF" w:rsidP="00B53DAF">
            <w:pPr>
              <w:pStyle w:val="HTML"/>
              <w:jc w:val="both"/>
              <w:rPr>
                <w:rFonts w:ascii="GHEA Grapalat" w:hAnsi="GHEA Grapalat"/>
                <w:sz w:val="18"/>
                <w:szCs w:val="18"/>
              </w:rPr>
            </w:pPr>
            <w:r w:rsidRPr="00D002C1">
              <w:rPr>
                <w:rFonts w:ascii="GHEA Grapalat" w:hAnsi="GHEA Grapalat"/>
                <w:sz w:val="18"/>
                <w:szCs w:val="18"/>
              </w:rPr>
              <w:t>Небольшой размер упаковки :: Безопасность в соответствии с гигиеническими стандартами N2-III-4.9-01-2010 и статьей 9 Закона РА «О безопасности пищевых продуктов».</w:t>
            </w:r>
          </w:p>
          <w:p w:rsidR="00B53DAF" w:rsidRPr="00D002C1" w:rsidRDefault="00B53DAF" w:rsidP="00B53DAF">
            <w:pPr>
              <w:autoSpaceDE w:val="0"/>
              <w:autoSpaceDN w:val="0"/>
              <w:adjustRightInd w:val="0"/>
              <w:jc w:val="both"/>
              <w:rPr>
                <w:rFonts w:ascii="GHEA Grapalat" w:eastAsia="Calibri" w:hAnsi="GHEA Grapalat" w:cs="Arial"/>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13</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03221115</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капуста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08716F">
              <w:rPr>
                <w:rFonts w:ascii="GHEA Grapalat" w:hAnsi="GHEA Grapalat" w:cs="Sylfaen"/>
                <w:color w:val="000000"/>
                <w:sz w:val="18"/>
                <w:szCs w:val="18"/>
              </w:rPr>
              <w:t xml:space="preserve">Свежая кочанная капуста. Свежая кочанная капуста подразделяется на следующие виды, созревающие в начале мая-июле, промежуточные в августе-октябре и в конце оставшихся месяцев. Внешний вид: головы свежие, цельные, чистые, здоровые, полностью сформированные, без болезней, без цвета, типичные для ботанических видов. по форме и вкусу, без запаха и вкуса. Безопасность, упаковка и маркировка </w:t>
            </w:r>
            <w:r w:rsidRPr="0008716F">
              <w:rPr>
                <w:rFonts w:ascii="GHEA Grapalat" w:hAnsi="GHEA Grapalat" w:cs="Sylfaen"/>
                <w:color w:val="000000"/>
                <w:sz w:val="18"/>
                <w:szCs w:val="18"/>
              </w:rPr>
              <w:lastRenderedPageBreak/>
              <w:t>согласно Правительству РА 2006 Статья 8 Закона РА «О техническом регулировании свежих овощей и фруктов» и «О безопасности пищевых продуктов» утверждена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430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w:t>
            </w:r>
            <w:r w:rsidRPr="00AB318F">
              <w:rPr>
                <w:rFonts w:ascii="GHEA Grapalat" w:hAnsi="GHEA Grapalat" w:cs="Arial"/>
                <w:sz w:val="18"/>
                <w:szCs w:val="18"/>
                <w:lang w:eastAsia="en-US" w:bidi="ar-SA"/>
              </w:rPr>
              <w:t>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r w:rsidRPr="00AB318F">
              <w:rPr>
                <w:rFonts w:ascii="GHEA Grapalat" w:hAnsi="GHEA Grapalat"/>
                <w:sz w:val="18"/>
                <w:szCs w:val="18"/>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32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15311100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pStyle w:val="HTML"/>
              <w:jc w:val="center"/>
              <w:rPr>
                <w:lang w:val="en-US"/>
              </w:rPr>
            </w:pPr>
            <w:r w:rsidRPr="0008716F">
              <w:t>Карто</w:t>
            </w:r>
          </w:p>
          <w:p w:rsidR="00B53DAF" w:rsidRPr="00B735ED" w:rsidRDefault="00B53DAF" w:rsidP="00B53DAF">
            <w:pPr>
              <w:pStyle w:val="HTML"/>
              <w:jc w:val="center"/>
            </w:pPr>
            <w:r w:rsidRPr="0008716F">
              <w:t>фель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spacing w:after="240"/>
              <w:jc w:val="center"/>
              <w:rPr>
                <w:rFonts w:ascii="GHEA Grapalat" w:hAnsi="GHEA Grapalat" w:cs="Arial"/>
                <w:color w:val="000000"/>
                <w:sz w:val="18"/>
                <w:szCs w:val="18"/>
                <w:lang w:val="af-ZA"/>
              </w:rPr>
            </w:pPr>
            <w:r w:rsidRPr="0008716F">
              <w:rPr>
                <w:rFonts w:ascii="GHEA Grapalat" w:hAnsi="GHEA Grapalat" w:cs="Sylfaen"/>
                <w:sz w:val="18"/>
                <w:szCs w:val="18"/>
              </w:rPr>
              <w:t xml:space="preserve">Ранние и поздние, тип I, без травм, без травм, круглые овальные 4 см, 5%, удлиненные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Чистота ассортимента - не менее 90%, упаковка без дополнений. Безопасность и маркировка согласно Правительству РА 2006 Статья 8 Закона РА «О свежих фруктах и </w:t>
            </w:r>
            <w:r w:rsidRPr="0008716F">
              <w:rPr>
                <w:rFonts w:ascii="Cambria Math" w:hAnsi="Cambria Math" w:cs="Cambria Math"/>
                <w:sz w:val="18"/>
                <w:szCs w:val="18"/>
              </w:rPr>
              <w:t>​​</w:t>
            </w:r>
            <w:r w:rsidRPr="0008716F">
              <w:rPr>
                <w:rFonts w:ascii="GHEA Grapalat" w:hAnsi="GHEA Grapalat" w:cs="GHEA Grapalat"/>
                <w:sz w:val="18"/>
                <w:szCs w:val="18"/>
              </w:rPr>
              <w:t>овощах»</w:t>
            </w:r>
            <w:r w:rsidRPr="0008716F">
              <w:rPr>
                <w:rFonts w:ascii="GHEA Grapalat" w:hAnsi="GHEA Grapalat" w:cs="Sylfaen"/>
                <w:sz w:val="18"/>
                <w:szCs w:val="18"/>
              </w:rPr>
              <w:t xml:space="preserve"> </w:t>
            </w:r>
            <w:r w:rsidRPr="0008716F">
              <w:rPr>
                <w:rFonts w:ascii="GHEA Grapalat" w:hAnsi="GHEA Grapalat" w:cs="GHEA Grapalat"/>
                <w:sz w:val="18"/>
                <w:szCs w:val="18"/>
              </w:rPr>
              <w:t>и</w:t>
            </w:r>
            <w:r w:rsidRPr="0008716F">
              <w:rPr>
                <w:rFonts w:ascii="GHEA Grapalat" w:hAnsi="GHEA Grapalat" w:cs="Sylfaen"/>
                <w:sz w:val="18"/>
                <w:szCs w:val="18"/>
              </w:rPr>
              <w:t xml:space="preserve"> </w:t>
            </w:r>
            <w:r w:rsidRPr="0008716F">
              <w:rPr>
                <w:rFonts w:ascii="GHEA Grapalat" w:hAnsi="GHEA Grapalat" w:cs="GHEA Grapalat"/>
                <w:sz w:val="18"/>
                <w:szCs w:val="18"/>
              </w:rPr>
              <w:t>статья</w:t>
            </w:r>
            <w:r w:rsidRPr="0008716F">
              <w:rPr>
                <w:rFonts w:ascii="GHEA Grapalat" w:hAnsi="GHEA Grapalat" w:cs="Sylfaen"/>
                <w:sz w:val="18"/>
                <w:szCs w:val="18"/>
              </w:rPr>
              <w:t xml:space="preserve"> 8 </w:t>
            </w:r>
            <w:r w:rsidRPr="0008716F">
              <w:rPr>
                <w:rFonts w:ascii="GHEA Grapalat" w:hAnsi="GHEA Grapalat" w:cs="GHEA Grapalat"/>
                <w:sz w:val="18"/>
                <w:szCs w:val="18"/>
              </w:rPr>
              <w:t>Закона</w:t>
            </w:r>
            <w:r w:rsidRPr="0008716F">
              <w:rPr>
                <w:rFonts w:ascii="GHEA Grapalat" w:hAnsi="GHEA Grapalat" w:cs="Sylfaen"/>
                <w:sz w:val="18"/>
                <w:szCs w:val="18"/>
              </w:rPr>
              <w:t xml:space="preserve"> </w:t>
            </w:r>
            <w:r w:rsidRPr="0008716F">
              <w:rPr>
                <w:rFonts w:ascii="GHEA Grapalat" w:hAnsi="GHEA Grapalat" w:cs="GHEA Grapalat"/>
                <w:sz w:val="18"/>
                <w:szCs w:val="18"/>
              </w:rPr>
              <w:t>РА</w:t>
            </w:r>
            <w:r w:rsidRPr="0008716F">
              <w:rPr>
                <w:rFonts w:ascii="GHEA Grapalat" w:hAnsi="GHEA Grapalat" w:cs="Sylfaen"/>
                <w:sz w:val="18"/>
                <w:szCs w:val="18"/>
              </w:rPr>
              <w:t xml:space="preserve"> </w:t>
            </w:r>
            <w:r w:rsidRPr="0008716F">
              <w:rPr>
                <w:rFonts w:ascii="GHEA Grapalat" w:hAnsi="GHEA Grapalat" w:cs="GHEA Grapalat"/>
                <w:sz w:val="18"/>
                <w:szCs w:val="18"/>
              </w:rPr>
              <w:t>«О</w:t>
            </w:r>
            <w:r w:rsidRPr="0008716F">
              <w:rPr>
                <w:rFonts w:ascii="GHEA Grapalat" w:hAnsi="GHEA Grapalat" w:cs="Sylfaen"/>
                <w:sz w:val="18"/>
                <w:szCs w:val="18"/>
              </w:rPr>
              <w:t xml:space="preserve"> </w:t>
            </w:r>
            <w:r w:rsidRPr="0008716F">
              <w:rPr>
                <w:rFonts w:ascii="GHEA Grapalat" w:hAnsi="GHEA Grapalat" w:cs="GHEA Grapalat"/>
                <w:sz w:val="18"/>
                <w:szCs w:val="18"/>
              </w:rPr>
              <w:t>безопасности</w:t>
            </w:r>
            <w:r w:rsidRPr="0008716F">
              <w:rPr>
                <w:rFonts w:ascii="GHEA Grapalat" w:hAnsi="GHEA Grapalat" w:cs="Sylfaen"/>
                <w:sz w:val="18"/>
                <w:szCs w:val="18"/>
              </w:rPr>
              <w:t xml:space="preserve"> </w:t>
            </w:r>
            <w:r w:rsidRPr="0008716F">
              <w:rPr>
                <w:rFonts w:ascii="GHEA Grapalat" w:hAnsi="GHEA Grapalat" w:cs="GHEA Grapalat"/>
                <w:sz w:val="18"/>
                <w:szCs w:val="18"/>
              </w:rPr>
              <w:t>пищевых</w:t>
            </w:r>
            <w:r w:rsidRPr="0008716F">
              <w:rPr>
                <w:rFonts w:ascii="GHEA Grapalat" w:hAnsi="GHEA Grapalat" w:cs="Sylfaen"/>
                <w:sz w:val="18"/>
                <w:szCs w:val="18"/>
              </w:rPr>
              <w:t xml:space="preserve"> </w:t>
            </w:r>
            <w:r w:rsidRPr="0008716F">
              <w:rPr>
                <w:rFonts w:ascii="GHEA Grapalat" w:hAnsi="GHEA Grapalat" w:cs="GHEA Grapalat"/>
                <w:sz w:val="18"/>
                <w:szCs w:val="18"/>
              </w:rPr>
              <w:t>продуктов»</w:t>
            </w:r>
            <w:r w:rsidRPr="0008716F">
              <w:rPr>
                <w:rFonts w:ascii="GHEA Grapalat" w:hAnsi="GHEA Grapalat" w:cs="Sylfaen"/>
                <w:sz w:val="18"/>
                <w:szCs w:val="18"/>
              </w:rPr>
              <w:t xml:space="preserve">, </w:t>
            </w:r>
            <w:r w:rsidRPr="0008716F">
              <w:rPr>
                <w:rFonts w:ascii="GHEA Grapalat" w:hAnsi="GHEA Grapalat" w:cs="GHEA Grapalat"/>
                <w:sz w:val="18"/>
                <w:szCs w:val="18"/>
              </w:rPr>
              <w:t>утвержденная</w:t>
            </w:r>
            <w:r w:rsidRPr="0008716F">
              <w:rPr>
                <w:rFonts w:ascii="GHEA Grapalat" w:hAnsi="GHEA Grapalat" w:cs="Sylfaen"/>
                <w:sz w:val="18"/>
                <w:szCs w:val="18"/>
              </w:rPr>
              <w:t xml:space="preserve"> </w:t>
            </w:r>
            <w:r w:rsidRPr="0008716F">
              <w:rPr>
                <w:rFonts w:ascii="GHEA Grapalat" w:hAnsi="GHEA Grapalat" w:cs="GHEA Grapalat"/>
                <w:sz w:val="18"/>
                <w:szCs w:val="18"/>
              </w:rPr>
              <w:t>Указом</w:t>
            </w:r>
            <w:r w:rsidRPr="0008716F">
              <w:rPr>
                <w:rFonts w:ascii="GHEA Grapalat" w:hAnsi="GHEA Grapalat" w:cs="Sylfaen"/>
                <w:sz w:val="18"/>
                <w:szCs w:val="18"/>
              </w:rPr>
              <w:t xml:space="preserve"> </w:t>
            </w:r>
            <w:r w:rsidRPr="0008716F">
              <w:rPr>
                <w:rFonts w:ascii="GHEA Grapalat" w:hAnsi="GHEA Grapalat" w:cs="GHEA Grapalat"/>
                <w:sz w:val="18"/>
                <w:szCs w:val="18"/>
              </w:rPr>
              <w:t>№</w:t>
            </w:r>
            <w:r w:rsidRPr="0008716F">
              <w:rPr>
                <w:rFonts w:ascii="GHEA Grapalat" w:hAnsi="GHEA Grapalat" w:cs="Sylfaen"/>
                <w:sz w:val="18"/>
                <w:szCs w:val="18"/>
              </w:rPr>
              <w:t xml:space="preserve"> 1913-N </w:t>
            </w:r>
            <w:r w:rsidRPr="0008716F">
              <w:rPr>
                <w:rFonts w:ascii="GHEA Grapalat" w:hAnsi="GHEA Grapalat" w:cs="GHEA Grapalat"/>
                <w:sz w:val="18"/>
                <w:szCs w:val="18"/>
              </w:rPr>
              <w:t>от</w:t>
            </w:r>
            <w:r w:rsidRPr="0008716F">
              <w:rPr>
                <w:rFonts w:ascii="GHEA Grapalat" w:hAnsi="GHEA Grapalat" w:cs="Sylfaen"/>
                <w:sz w:val="18"/>
                <w:szCs w:val="18"/>
              </w:rPr>
              <w:t xml:space="preserve"> 21 </w:t>
            </w:r>
            <w:r w:rsidRPr="0008716F">
              <w:rPr>
                <w:rFonts w:ascii="GHEA Grapalat" w:hAnsi="GHEA Grapalat" w:cs="GHEA Grapalat"/>
                <w:sz w:val="18"/>
                <w:szCs w:val="18"/>
              </w:rPr>
              <w:t>декабря</w:t>
            </w:r>
            <w:r w:rsidRPr="0008716F">
              <w:rPr>
                <w:rFonts w:ascii="GHEA Grapalat" w:hAnsi="GHEA Grapalat" w:cs="Sylfaen"/>
                <w:sz w:val="18"/>
                <w:szCs w:val="18"/>
              </w:rPr>
              <w:t>.</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1010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r w:rsidRPr="00AB318F">
              <w:rPr>
                <w:rFonts w:ascii="GHEA Grapalat" w:hAnsi="GHEA Grapalat"/>
                <w:sz w:val="18"/>
                <w:szCs w:val="18"/>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морковь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08716F">
              <w:rPr>
                <w:rFonts w:ascii="GHEA Grapalat" w:hAnsi="GHEA Grapalat" w:cs="Sylfaen"/>
                <w:sz w:val="18"/>
                <w:szCs w:val="18"/>
              </w:rPr>
              <w:t xml:space="preserve">Свежие, цельные, здоровые, чистые, неповрежденные, выдержанные и отобранные, длиной 10-15 см, упакованные и маркированные Правительством Армении 2006 Статья 8 Закона Республики Армения «О </w:t>
            </w:r>
            <w:r w:rsidRPr="0008716F">
              <w:rPr>
                <w:rFonts w:ascii="GHEA Grapalat" w:hAnsi="GHEA Grapalat" w:cs="Sylfaen"/>
                <w:sz w:val="18"/>
                <w:szCs w:val="18"/>
              </w:rPr>
              <w:lastRenderedPageBreak/>
              <w:t>техническом регулировании свежих фруктов и овощей» и «О безопасности пищевых продуктов», утвержденная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rPr>
                <w:rFonts w:ascii="Sylfaen" w:hAnsi="Sylfaen" w:cs="Arial LatArm"/>
                <w:b/>
                <w:iCs/>
                <w:sz w:val="18"/>
                <w:szCs w:val="18"/>
              </w:rPr>
            </w:pPr>
            <w:r>
              <w:rPr>
                <w:rFonts w:ascii="Sylfaen" w:hAnsi="Sylfaen" w:cs="Arial LatArm"/>
                <w:b/>
                <w:iCs/>
                <w:sz w:val="18"/>
                <w:szCs w:val="18"/>
              </w:rPr>
              <w:lastRenderedPageBreak/>
              <w:t xml:space="preserve">            34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15331163</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t>сверклов</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hy-AM"/>
              </w:rPr>
            </w:pPr>
            <w:r w:rsidRPr="0008716F">
              <w:rPr>
                <w:rFonts w:ascii="GHEA Grapalat" w:hAnsi="GHEA Grapalat" w:cs="Sylfaen"/>
                <w:sz w:val="18"/>
                <w:szCs w:val="18"/>
                <w:lang w:val="hy-AM"/>
              </w:rPr>
              <w:t xml:space="preserve">Внешний вид: Корни свежие, цельные, без болезней, сухие, незагрязненные, без трещин и повреждений. Внутренняя структура: ядро </w:t>
            </w:r>
            <w:r w:rsidRPr="0008716F">
              <w:rPr>
                <w:rFonts w:ascii="Cambria Math" w:hAnsi="Cambria Math" w:cs="Cambria Math"/>
                <w:sz w:val="18"/>
                <w:szCs w:val="18"/>
                <w:lang w:val="hy-AM"/>
              </w:rPr>
              <w:t>​​</w:t>
            </w:r>
            <w:r w:rsidRPr="0008716F">
              <w:rPr>
                <w:rFonts w:ascii="GHEA Grapalat" w:hAnsi="GHEA Grapalat" w:cs="GHEA Grapalat"/>
                <w:sz w:val="18"/>
                <w:szCs w:val="18"/>
                <w:lang w:val="hy-AM"/>
              </w:rPr>
              <w:t>сочное</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темно</w:t>
            </w:r>
            <w:r w:rsidRPr="0008716F">
              <w:rPr>
                <w:rFonts w:ascii="GHEA Grapalat" w:hAnsi="GHEA Grapalat" w:cs="Sylfaen"/>
                <w:sz w:val="18"/>
                <w:szCs w:val="18"/>
                <w:lang w:val="hy-AM"/>
              </w:rPr>
              <w:t>-</w:t>
            </w:r>
            <w:r w:rsidRPr="0008716F">
              <w:rPr>
                <w:rFonts w:ascii="GHEA Grapalat" w:hAnsi="GHEA Grapalat" w:cs="GHEA Grapalat"/>
                <w:sz w:val="18"/>
                <w:szCs w:val="18"/>
                <w:lang w:val="hy-AM"/>
              </w:rPr>
              <w:t>красное</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с</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различными</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оттенками</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Допускаются</w:t>
            </w:r>
            <w:r w:rsidRPr="0008716F">
              <w:rPr>
                <w:rFonts w:ascii="GHEA Grapalat" w:hAnsi="GHEA Grapalat" w:cs="Sylfaen"/>
                <w:sz w:val="18"/>
                <w:szCs w:val="18"/>
                <w:lang w:val="hy-AM"/>
              </w:rPr>
              <w:t xml:space="preserve"> </w:t>
            </w:r>
            <w:r w:rsidRPr="0008716F">
              <w:rPr>
                <w:rFonts w:ascii="GHEA Grapalat" w:hAnsi="GHEA Grapalat" w:cs="GHEA Grapalat"/>
                <w:sz w:val="18"/>
                <w:szCs w:val="18"/>
                <w:lang w:val="hy-AM"/>
              </w:rPr>
              <w:t>откло</w:t>
            </w:r>
            <w:r w:rsidRPr="0008716F">
              <w:rPr>
                <w:rFonts w:ascii="GHEA Grapalat" w:hAnsi="GHEA Grapalat" w:cs="Sylfaen"/>
                <w:sz w:val="18"/>
                <w:szCs w:val="18"/>
                <w:lang w:val="hy-AM"/>
              </w:rPr>
              <w:t>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45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rPr>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03221111</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лук</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autoSpaceDE w:val="0"/>
              <w:autoSpaceDN w:val="0"/>
              <w:adjustRightInd w:val="0"/>
              <w:jc w:val="center"/>
              <w:rPr>
                <w:rFonts w:ascii="GHEA Grapalat" w:hAnsi="GHEA Grapalat" w:cs="Sylfaen"/>
                <w:sz w:val="18"/>
                <w:szCs w:val="18"/>
                <w:lang w:val="af-ZA"/>
              </w:rPr>
            </w:pPr>
            <w:r w:rsidRPr="0008716F">
              <w:rPr>
                <w:rFonts w:ascii="GHEA Grapalat" w:hAnsi="GHEA Grapalat"/>
                <w:sz w:val="18"/>
                <w:szCs w:val="18"/>
                <w:lang w:val="af-ZA"/>
              </w:rPr>
              <w:t xml:space="preserve">Свежий, пряный, полусладкий или сладкий, отборного типа, диаметром не менее 5 см. ГОСТ 27166-86, безопасность согласно Правительству Армении 2006. 8 Статья 8 Закона РА «О техническом </w:t>
            </w:r>
            <w:r w:rsidRPr="0008716F">
              <w:rPr>
                <w:rFonts w:ascii="GHEA Grapalat" w:hAnsi="GHEA Grapalat"/>
                <w:sz w:val="18"/>
                <w:szCs w:val="18"/>
                <w:lang w:val="af-ZA"/>
              </w:rPr>
              <w:lastRenderedPageBreak/>
              <w:t>регулировании свежих фруктов и овощей и безопасности пищевых продуктов», утвержденного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sz w:val="18"/>
                <w:szCs w:val="18"/>
              </w:rPr>
            </w:pPr>
            <w:r>
              <w:rPr>
                <w:rFonts w:ascii="GHEA Grapalat" w:hAnsi="GHEA Grapalat"/>
                <w:sz w:val="18"/>
                <w:szCs w:val="18"/>
              </w:rPr>
              <w:t>36</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36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659E1" w:rsidRDefault="00B53DAF" w:rsidP="00B53DAF">
            <w:pPr>
              <w:jc w:val="center"/>
              <w:rPr>
                <w:rFonts w:ascii="GHEA Grapalat" w:hAnsi="GHEA Grapalat"/>
                <w:sz w:val="18"/>
                <w:szCs w:val="18"/>
              </w:rPr>
            </w:pPr>
            <w:r w:rsidRPr="00A659E1">
              <w:rPr>
                <w:rFonts w:ascii="GHEA Grapalat" w:hAnsi="GHEA Grapalat"/>
                <w:sz w:val="18"/>
                <w:szCs w:val="18"/>
              </w:rPr>
              <w:t>15332140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яблоко</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08716F" w:rsidRDefault="00B53DAF" w:rsidP="00B53DAF">
            <w:pPr>
              <w:jc w:val="both"/>
              <w:rPr>
                <w:rFonts w:ascii="GHEA Grapalat" w:hAnsi="GHEA Grapalat" w:cs="Sylfaen"/>
                <w:sz w:val="18"/>
                <w:szCs w:val="18"/>
              </w:rPr>
            </w:pPr>
            <w:r w:rsidRPr="0008716F">
              <w:rPr>
                <w:rFonts w:ascii="GHEA Grapalat" w:hAnsi="GHEA Grapalat" w:cs="Sylfaen"/>
                <w:sz w:val="18"/>
                <w:szCs w:val="18"/>
              </w:rPr>
              <w:t>Свежие яблоки, Феталь I группы, Различные виды Армении, диаметром менее 5 см, безопасность и маркировка:</w:t>
            </w:r>
          </w:p>
          <w:p w:rsidR="00B53DAF" w:rsidRPr="0008716F" w:rsidRDefault="00B53DAF" w:rsidP="00B53DAF">
            <w:pPr>
              <w:jc w:val="both"/>
              <w:rPr>
                <w:rFonts w:ascii="GHEA Grapalat" w:hAnsi="GHEA Grapalat" w:cs="Sylfaen"/>
                <w:sz w:val="18"/>
                <w:szCs w:val="18"/>
              </w:rPr>
            </w:pPr>
            <w:r w:rsidRPr="0008716F">
              <w:rPr>
                <w:rFonts w:ascii="GHEA Grapalat" w:hAnsi="GHEA Grapalat" w:cs="Sylfaen"/>
                <w:sz w:val="18"/>
                <w:szCs w:val="18"/>
              </w:rPr>
              <w:t>По данным Правительства Республики Армения 2006 «Технический регламент на овощи и овощи», утвержденный Указом №1913-N от 21 декабря и</w:t>
            </w:r>
          </w:p>
          <w:p w:rsidR="00B53DAF" w:rsidRPr="00A659E1" w:rsidRDefault="00B53DAF" w:rsidP="00B53DAF">
            <w:pPr>
              <w:jc w:val="both"/>
              <w:rPr>
                <w:rFonts w:ascii="GHEA Grapalat" w:hAnsi="GHEA Grapalat" w:cs="Arial LatArm"/>
                <w:sz w:val="18"/>
                <w:szCs w:val="18"/>
              </w:rPr>
            </w:pPr>
            <w:r w:rsidRPr="0008716F">
              <w:rPr>
                <w:rFonts w:ascii="GHEA Grapalat" w:hAnsi="GHEA Grapalat" w:cs="Sylfaen"/>
                <w:sz w:val="18"/>
                <w:szCs w:val="18"/>
              </w:rPr>
              <w:t>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A659E1" w:rsidRDefault="00B53DAF" w:rsidP="00B53DAF">
            <w:pPr>
              <w:jc w:val="center"/>
              <w:rPr>
                <w:rFonts w:ascii="GHEA Grapalat" w:hAnsi="GHEA Grapalat"/>
                <w:sz w:val="18"/>
                <w:szCs w:val="18"/>
              </w:rPr>
            </w:pPr>
            <w:r w:rsidRPr="00A659E1">
              <w:rPr>
                <w:rFonts w:ascii="GHEA Grapalat" w:hAnsi="GHEA Grapalat"/>
                <w:sz w:val="18"/>
                <w:szCs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15872310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Лавровый лист</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lang w:val="hy-AM"/>
              </w:rPr>
            </w:pPr>
            <w:r w:rsidRPr="0008716F">
              <w:rPr>
                <w:rFonts w:ascii="GHEA Grapalat" w:hAnsi="GHEA Grapalat" w:cs="Sylfaen"/>
                <w:sz w:val="18"/>
                <w:szCs w:val="18"/>
                <w:lang w:val="hy-AM"/>
              </w:rPr>
              <w:t>Сушеные лавровый лист, влажность листьев не более 12%. Безопасность согласно гигиеническим нормам N 8-III-4.9-01-2010, ст.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8</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38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03142510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яйцо</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rPr>
            </w:pPr>
            <w:r w:rsidRPr="0008716F">
              <w:rPr>
                <w:rFonts w:ascii="GHEA Grapalat" w:hAnsi="GHEA Grapalat" w:cs="Sylfaen"/>
                <w:sz w:val="18"/>
                <w:szCs w:val="18"/>
              </w:rPr>
              <w:t xml:space="preserve">Куриное яйцо или диетический стол 1-го класса, отсортированные по массе яйца, срок годности диетического яйца: 7 дней, срок годности столового яйца: 25 дней, охлаждение: 120 дней, AST 182-2012. Безопасность и маркировка в соответствии с Постановлением Правительства № 1438-N от 29 сентября 2011 года «Об </w:t>
            </w:r>
            <w:r w:rsidRPr="0008716F">
              <w:rPr>
                <w:rFonts w:ascii="GHEA Grapalat" w:hAnsi="GHEA Grapalat" w:cs="Sylfaen"/>
                <w:sz w:val="18"/>
                <w:szCs w:val="18"/>
              </w:rPr>
              <w:lastRenderedPageBreak/>
              <w:t>утверждении Технического регламента о яйцах и яйцах» и статьей 8 Закона РА «О безопасности пищевых продуктов». Срок годности не менее 90%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1970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cs="Arial"/>
                <w:sz w:val="18"/>
                <w:szCs w:val="18"/>
                <w:lang w:eastAsia="en-US" w:bidi="ar-SA"/>
              </w:rPr>
            </w:pPr>
            <w:r w:rsidRPr="00AB318F">
              <w:rPr>
                <w:rFonts w:ascii="GHEA Grapalat" w:hAnsi="GHEA Grapalat" w:cs="Arial"/>
                <w:sz w:val="18"/>
                <w:szCs w:val="18"/>
                <w:lang w:eastAsia="en-US" w:bidi="ar-SA"/>
              </w:rPr>
              <w:t xml:space="preserve">2-ая </w:t>
            </w:r>
            <w:r w:rsidRPr="00AB318F">
              <w:rPr>
                <w:rFonts w:ascii="Cambria Math" w:hAnsi="Cambria Math" w:cs="Cambria Math"/>
                <w:sz w:val="18"/>
                <w:szCs w:val="18"/>
                <w:lang w:eastAsia="en-US" w:bidi="ar-SA"/>
              </w:rPr>
              <w:t>​​</w:t>
            </w:r>
            <w:r w:rsidRPr="00AB318F">
              <w:rPr>
                <w:rFonts w:ascii="GHEA Grapalat" w:hAnsi="GHEA Grapalat" w:cs="GHEA Grapalat"/>
                <w:sz w:val="18"/>
                <w:szCs w:val="18"/>
                <w:lang w:eastAsia="en-US" w:bidi="ar-SA"/>
              </w:rPr>
              <w:t>доставка</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по</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предварительному</w:t>
            </w:r>
            <w:r w:rsidRPr="00AB318F">
              <w:rPr>
                <w:rFonts w:ascii="GHEA Grapalat" w:hAnsi="GHEA Grapalat" w:cs="Arial"/>
                <w:sz w:val="18"/>
                <w:szCs w:val="18"/>
                <w:lang w:eastAsia="en-US" w:bidi="ar-SA"/>
              </w:rPr>
              <w:t xml:space="preserve"> </w:t>
            </w:r>
            <w:r w:rsidRPr="00AB318F">
              <w:rPr>
                <w:rFonts w:ascii="GHEA Grapalat" w:hAnsi="GHEA Grapalat" w:cs="GHEA Grapalat"/>
                <w:sz w:val="18"/>
                <w:szCs w:val="18"/>
                <w:lang w:eastAsia="en-US" w:bidi="ar-SA"/>
              </w:rPr>
              <w:t>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39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15331167</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Зеленая смесь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rPr>
                <w:rFonts w:ascii="GHEA Grapalat" w:hAnsi="GHEA Grapalat" w:cs="Sylfaen"/>
                <w:color w:val="000000"/>
                <w:sz w:val="18"/>
                <w:szCs w:val="18"/>
              </w:rPr>
            </w:pPr>
            <w:r w:rsidRPr="0008716F">
              <w:rPr>
                <w:rFonts w:ascii="GHEA Grapalat" w:hAnsi="GHEA Grapalat" w:cs="Sylfaen"/>
                <w:color w:val="000000"/>
                <w:sz w:val="18"/>
                <w:szCs w:val="18"/>
              </w:rPr>
              <w:t>Различные виды зелени (петрушка, кориандр, укроп, базилик): 200 г Вес: Свежий, без вреда, безопасность, санитарно-эпидемические правила и нормы, а также Закон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8D426A" w:rsidRDefault="00E53002" w:rsidP="00B53DAF">
            <w:pPr>
              <w:jc w:val="center"/>
              <w:rPr>
                <w:rFonts w:ascii="GHEA Grapalat" w:hAnsi="GHEA Grapalat"/>
                <w:sz w:val="18"/>
                <w:szCs w:val="18"/>
                <w:lang w:val="pt-BR"/>
              </w:rPr>
            </w:pPr>
            <w:r>
              <w:rPr>
                <w:rFonts w:ascii="GHEA Grapalat" w:hAnsi="GHEA Grapalat"/>
                <w:sz w:val="18"/>
                <w:szCs w:val="18"/>
                <w:lang w:val="pt-BR"/>
              </w:rPr>
              <w:t>40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15619000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t>Ачарная мука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lang w:val="af-ZA"/>
              </w:rPr>
            </w:pPr>
            <w:r w:rsidRPr="0008716F">
              <w:rPr>
                <w:rFonts w:ascii="GHEA Grapalat" w:hAnsi="GHEA Grapalat" w:cs="Calibri"/>
                <w:color w:val="000000"/>
                <w:sz w:val="18"/>
                <w:szCs w:val="18"/>
              </w:rPr>
              <w:t>Из семян бука, влажность не более 15%, упаковка в мешки или мешки. ГОСТ 276-60. Безопасность и маркировка: N 2– III-4.9-01-2010 Статья 8 Закона о гигиене и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связка</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32</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15321000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Натуральный фруктовый сок</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jc w:val="both"/>
              <w:rPr>
                <w:rFonts w:ascii="GHEA Grapalat" w:hAnsi="GHEA Grapalat"/>
                <w:color w:val="000000"/>
                <w:sz w:val="18"/>
                <w:szCs w:val="18"/>
              </w:rPr>
            </w:pPr>
            <w:r w:rsidRPr="0008716F">
              <w:rPr>
                <w:rFonts w:ascii="GHEA Grapalat" w:hAnsi="GHEA Grapalat"/>
                <w:color w:val="000000"/>
                <w:sz w:val="18"/>
                <w:szCs w:val="18"/>
                <w:lang w:val="hy-AM"/>
              </w:rPr>
              <w:t xml:space="preserve">Из свежих фруктов и фруктовых продуктов, мякоть с сахарным сиропом или без него, внешне чистая, масса ила не более 0,2% и непрозрачная 0,8% с антипригарным покрытием. Безопасность и маркировка по состоянию на 26 июня 2009 г. Статья 8 Закона Республики Армения «О техническом регулировании соков и соковых продуктов», «Безопасность пищевых продуктов», утвержденная Решением № 744-Н ГОСТ 521842003 или эквивалентным по ГОСТ </w:t>
            </w:r>
            <w:r w:rsidRPr="0008716F">
              <w:rPr>
                <w:rFonts w:ascii="GHEA Grapalat" w:hAnsi="GHEA Grapalat"/>
                <w:color w:val="000000"/>
                <w:sz w:val="18"/>
                <w:szCs w:val="18"/>
                <w:lang w:val="hy-AM"/>
              </w:rPr>
              <w:lastRenderedPageBreak/>
              <w:t>522186-2003.</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jc w:val="center"/>
              <w:rPr>
                <w:rFonts w:ascii="GHEA Grapalat" w:hAnsi="GHEA Grapalat"/>
                <w:sz w:val="18"/>
                <w:szCs w:val="18"/>
              </w:rPr>
            </w:pPr>
            <w:r>
              <w:rPr>
                <w:rFonts w:ascii="GHEA Grapalat" w:hAnsi="GHEA Grapalat"/>
                <w:sz w:val="18"/>
                <w:szCs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42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15332297</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Жем из фруктов</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cs="Sylfaen"/>
                <w:sz w:val="18"/>
                <w:szCs w:val="18"/>
                <w:lang w:val="pt-BR"/>
              </w:rPr>
            </w:pPr>
            <w:r w:rsidRPr="0008716F">
              <w:rPr>
                <w:rFonts w:ascii="GHEA Grapalat" w:hAnsi="GHEA Grapalat"/>
                <w:sz w:val="18"/>
                <w:szCs w:val="18"/>
              </w:rPr>
              <w:t>Варенье: разные фрукты, 1-й тип. Безопасность в соответствии с N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литр</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60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15332412</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изюм</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sidRPr="0008716F">
              <w:rPr>
                <w:rFonts w:ascii="GHEA Grapalat" w:hAnsi="GHEA Grapalat" w:cs="Sylfaen"/>
                <w:sz w:val="18"/>
                <w:szCs w:val="18"/>
              </w:rPr>
              <w:t>Виноградные семена без растений, выдерживаемые при температуре не выше 70% при температуре от 5 до 25 ° С. Упаковка с бумажным пакетом или полиэтиленовой пленкой для пищевых продуктов с соответствующей маркировкой. ГОСТ 6882-88. Соответствует действующим нормам и стандартам: «Маркировка разборчива.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0,5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03221420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цветная капуста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cs="Sylfaen"/>
                <w:sz w:val="18"/>
                <w:szCs w:val="18"/>
                <w:lang w:val="pt-BR"/>
              </w:rPr>
            </w:pPr>
            <w:r w:rsidRPr="0008716F">
              <w:rPr>
                <w:rFonts w:ascii="GHEA Grapalat" w:hAnsi="GHEA Grapalat" w:cs="Calibri"/>
                <w:bCs/>
                <w:sz w:val="18"/>
                <w:szCs w:val="18"/>
              </w:rPr>
              <w:t>Внешний вид: голова свежая, полная, без болезней, без болезней, чистая, одиночного ботанического типа, без травм. Головки должны быть полностью сформированными, прочными, не рыхлыми и согнутыми. Зазор головок: Механические разрушения, трещины, сломанные головки не допускаются.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lang w:val="hy-AM"/>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A659E1" w:rsidRDefault="00B53DAF" w:rsidP="00B53DAF">
            <w:pPr>
              <w:jc w:val="center"/>
              <w:rPr>
                <w:rFonts w:ascii="GHEA Grapalat" w:hAnsi="GHEA Grapalat"/>
                <w:sz w:val="18"/>
                <w:szCs w:val="18"/>
              </w:rPr>
            </w:pPr>
            <w:r>
              <w:rPr>
                <w:rFonts w:ascii="GHEA Grapalat" w:hAnsi="GHEA Grapalat"/>
                <w:sz w:val="18"/>
                <w:szCs w:val="18"/>
              </w:rPr>
              <w:t>71</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lang w:val="hy-AM"/>
              </w:rPr>
            </w:pPr>
            <w:r w:rsidRPr="00341807">
              <w:rPr>
                <w:rFonts w:ascii="GHEA Grapalat" w:hAnsi="GHEA Grapalat"/>
                <w:sz w:val="18"/>
                <w:szCs w:val="18"/>
                <w:lang w:val="hy-AM"/>
              </w:rPr>
              <w:t>15331139</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08716F">
              <w:t>помидор</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rPr>
            </w:pPr>
            <w:r w:rsidRPr="0008716F">
              <w:rPr>
                <w:rFonts w:ascii="GHEA Grapalat" w:hAnsi="GHEA Grapalat" w:cs="Sylfaen"/>
                <w:sz w:val="18"/>
                <w:szCs w:val="18"/>
              </w:rPr>
              <w:t xml:space="preserve">Диаметр не менее 5 см, свежий, полный, неповрежденный. Безопасность, упаковка и маркировка согласно Правительству РА 2006 Статья 8 Закона РА «О </w:t>
            </w:r>
            <w:r w:rsidRPr="0008716F">
              <w:rPr>
                <w:rFonts w:ascii="GHEA Grapalat" w:hAnsi="GHEA Grapalat" w:cs="Sylfaen"/>
                <w:sz w:val="18"/>
                <w:szCs w:val="18"/>
              </w:rPr>
              <w:lastRenderedPageBreak/>
              <w:t xml:space="preserve">свежих фруктах и </w:t>
            </w:r>
            <w:r w:rsidRPr="0008716F">
              <w:rPr>
                <w:rFonts w:ascii="Cambria Math" w:hAnsi="Cambria Math" w:cs="Cambria Math"/>
                <w:sz w:val="18"/>
                <w:szCs w:val="18"/>
              </w:rPr>
              <w:t>​​</w:t>
            </w:r>
            <w:r w:rsidRPr="0008716F">
              <w:rPr>
                <w:rFonts w:ascii="GHEA Grapalat" w:hAnsi="GHEA Grapalat" w:cs="GHEA Grapalat"/>
                <w:sz w:val="18"/>
                <w:szCs w:val="18"/>
              </w:rPr>
              <w:t>овощах»</w:t>
            </w:r>
            <w:r w:rsidRPr="0008716F">
              <w:rPr>
                <w:rFonts w:ascii="GHEA Grapalat" w:hAnsi="GHEA Grapalat" w:cs="Sylfaen"/>
                <w:sz w:val="18"/>
                <w:szCs w:val="18"/>
              </w:rPr>
              <w:t xml:space="preserve"> </w:t>
            </w:r>
            <w:r w:rsidRPr="0008716F">
              <w:rPr>
                <w:rFonts w:ascii="GHEA Grapalat" w:hAnsi="GHEA Grapalat" w:cs="GHEA Grapalat"/>
                <w:sz w:val="18"/>
                <w:szCs w:val="18"/>
              </w:rPr>
              <w:t>и</w:t>
            </w:r>
            <w:r w:rsidRPr="0008716F">
              <w:rPr>
                <w:rFonts w:ascii="GHEA Grapalat" w:hAnsi="GHEA Grapalat" w:cs="Sylfaen"/>
                <w:sz w:val="18"/>
                <w:szCs w:val="18"/>
              </w:rPr>
              <w:t xml:space="preserve"> </w:t>
            </w:r>
            <w:r w:rsidRPr="0008716F">
              <w:rPr>
                <w:rFonts w:ascii="GHEA Grapalat" w:hAnsi="GHEA Grapalat" w:cs="GHEA Grapalat"/>
                <w:sz w:val="18"/>
                <w:szCs w:val="18"/>
              </w:rPr>
              <w:t>статья</w:t>
            </w:r>
            <w:r w:rsidRPr="0008716F">
              <w:rPr>
                <w:rFonts w:ascii="GHEA Grapalat" w:hAnsi="GHEA Grapalat" w:cs="Sylfaen"/>
                <w:sz w:val="18"/>
                <w:szCs w:val="18"/>
              </w:rPr>
              <w:t xml:space="preserve"> 8 </w:t>
            </w:r>
            <w:r w:rsidRPr="0008716F">
              <w:rPr>
                <w:rFonts w:ascii="GHEA Grapalat" w:hAnsi="GHEA Grapalat" w:cs="GHEA Grapalat"/>
                <w:sz w:val="18"/>
                <w:szCs w:val="18"/>
              </w:rPr>
              <w:t>Закона</w:t>
            </w:r>
            <w:r w:rsidRPr="0008716F">
              <w:rPr>
                <w:rFonts w:ascii="GHEA Grapalat" w:hAnsi="GHEA Grapalat" w:cs="Sylfaen"/>
                <w:sz w:val="18"/>
                <w:szCs w:val="18"/>
              </w:rPr>
              <w:t xml:space="preserve"> </w:t>
            </w:r>
            <w:r w:rsidRPr="0008716F">
              <w:rPr>
                <w:rFonts w:ascii="GHEA Grapalat" w:hAnsi="GHEA Grapalat" w:cs="GHEA Grapalat"/>
                <w:sz w:val="18"/>
                <w:szCs w:val="18"/>
              </w:rPr>
              <w:t>РА</w:t>
            </w:r>
            <w:r w:rsidRPr="0008716F">
              <w:rPr>
                <w:rFonts w:ascii="GHEA Grapalat" w:hAnsi="GHEA Grapalat" w:cs="Sylfaen"/>
                <w:sz w:val="18"/>
                <w:szCs w:val="18"/>
              </w:rPr>
              <w:t xml:space="preserve"> </w:t>
            </w:r>
            <w:r w:rsidRPr="0008716F">
              <w:rPr>
                <w:rFonts w:ascii="GHEA Grapalat" w:hAnsi="GHEA Grapalat" w:cs="GHEA Grapalat"/>
                <w:sz w:val="18"/>
                <w:szCs w:val="18"/>
              </w:rPr>
              <w:t>«О</w:t>
            </w:r>
            <w:r w:rsidRPr="0008716F">
              <w:rPr>
                <w:rFonts w:ascii="GHEA Grapalat" w:hAnsi="GHEA Grapalat" w:cs="Sylfaen"/>
                <w:sz w:val="18"/>
                <w:szCs w:val="18"/>
              </w:rPr>
              <w:t xml:space="preserve"> </w:t>
            </w:r>
            <w:r w:rsidRPr="0008716F">
              <w:rPr>
                <w:rFonts w:ascii="GHEA Grapalat" w:hAnsi="GHEA Grapalat" w:cs="GHEA Grapalat"/>
                <w:sz w:val="18"/>
                <w:szCs w:val="18"/>
              </w:rPr>
              <w:t>безопасности</w:t>
            </w:r>
            <w:r w:rsidRPr="0008716F">
              <w:rPr>
                <w:rFonts w:ascii="GHEA Grapalat" w:hAnsi="GHEA Grapalat" w:cs="Sylfaen"/>
                <w:sz w:val="18"/>
                <w:szCs w:val="18"/>
              </w:rPr>
              <w:t xml:space="preserve"> </w:t>
            </w:r>
            <w:r w:rsidRPr="0008716F">
              <w:rPr>
                <w:rFonts w:ascii="GHEA Grapalat" w:hAnsi="GHEA Grapalat" w:cs="GHEA Grapalat"/>
                <w:sz w:val="18"/>
                <w:szCs w:val="18"/>
              </w:rPr>
              <w:t>пищевых</w:t>
            </w:r>
            <w:r w:rsidRPr="0008716F">
              <w:rPr>
                <w:rFonts w:ascii="GHEA Grapalat" w:hAnsi="GHEA Grapalat" w:cs="Sylfaen"/>
                <w:sz w:val="18"/>
                <w:szCs w:val="18"/>
              </w:rPr>
              <w:t xml:space="preserve"> </w:t>
            </w:r>
            <w:r w:rsidRPr="0008716F">
              <w:rPr>
                <w:rFonts w:ascii="GHEA Grapalat" w:hAnsi="GHEA Grapalat" w:cs="GHEA Grapalat"/>
                <w:sz w:val="18"/>
                <w:szCs w:val="18"/>
              </w:rPr>
              <w:t>продуктов»</w:t>
            </w:r>
            <w:r w:rsidRPr="0008716F">
              <w:rPr>
                <w:rFonts w:ascii="GHEA Grapalat" w:hAnsi="GHEA Grapalat" w:cs="Sylfaen"/>
                <w:sz w:val="18"/>
                <w:szCs w:val="18"/>
              </w:rPr>
              <w:t>, утвержденная Указом № 1913-N от 21 декабря.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46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03221124</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огурец</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s="Sylfaen"/>
                <w:sz w:val="18"/>
                <w:szCs w:val="18"/>
                <w:lang w:val="hy-AM"/>
              </w:rPr>
            </w:pPr>
            <w:r w:rsidRPr="0008716F">
              <w:rPr>
                <w:rFonts w:ascii="GHEA Grapalat" w:hAnsi="GHEA Grapalat" w:cs="Calibri"/>
                <w:sz w:val="18"/>
                <w:szCs w:val="18"/>
              </w:rPr>
              <w:t>Типичный и популярный. Безопасность и маркировка согласно Правительству РА 2006 Статья 8 Закона РА «О техническом регулировании свежих фруктов и овощей» и «Безопасность пищевых продуктов», принятая Постановлением № 1913-N от 21 декабря 2011 года. Поставка в соответствии с Постановлением Правительства РА N 34 от 20 января 2011 года.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sidRPr="002D564C">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2D564C">
              <w:rPr>
                <w:rFonts w:ascii="GHEA Grapalat" w:hAnsi="GHEA Grapalat"/>
                <w:sz w:val="18"/>
                <w:szCs w:val="18"/>
                <w:lang w:eastAsia="en-US" w:bidi="ar-SA"/>
              </w:rPr>
              <w:t xml:space="preserve">О </w:t>
            </w:r>
            <w:r>
              <w:rPr>
                <w:rFonts w:ascii="GHEA Grapalat" w:hAnsi="GHEA Grapalat"/>
                <w:sz w:val="18"/>
                <w:szCs w:val="18"/>
                <w:lang w:eastAsia="en-US" w:bidi="ar-SA"/>
              </w:rPr>
              <w:t xml:space="preserve">Армаш </w:t>
            </w:r>
            <w:r w:rsidRPr="002D564C">
              <w:rPr>
                <w:rFonts w:ascii="GHEA Grapalat" w:hAnsi="GHEA Grapalat"/>
                <w:sz w:val="18"/>
                <w:szCs w:val="18"/>
                <w:lang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15842310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карамель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82341D">
              <w:rPr>
                <w:rFonts w:ascii="GHEA Grapalat" w:hAnsi="GHEA Grapalat" w:cs="Sylfaen"/>
                <w:sz w:val="18"/>
                <w:szCs w:val="18"/>
              </w:rPr>
              <w:t>Конфеты карамельные, освежающие, сплошные, однородные, с глянцевой наружной поверхностью, формы, вкуса и запаха согласно соответствующим ингредиентам и технологическим инструкциям, помещенные в формовые коробки, весом более 20 г, ГОСТ 6477-88 или эквивалентные. Безопасность в соответствии с N 2-III-4.9-01-2010 гигиеническими нормами и маркировкой - статья 8 Закона РА «О безопасности пищевых продуктов», срок годности не менее 70%.</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28</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15842110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pStyle w:val="HTML"/>
              <w:jc w:val="center"/>
              <w:rPr>
                <w:lang w:val="en-US"/>
              </w:rPr>
            </w:pPr>
            <w:r w:rsidRPr="00B735ED">
              <w:t>Шоколад</w:t>
            </w:r>
            <w:r>
              <w:rPr>
                <w:lang w:val="en-US"/>
              </w:rPr>
              <w:t xml:space="preserve"> </w:t>
            </w:r>
            <w:r w:rsidRPr="00B735ED">
              <w:lastRenderedPageBreak/>
              <w:t>ные конфеты</w:t>
            </w:r>
            <w:r>
              <w:rPr>
                <w:lang w:val="en-US"/>
              </w:rPr>
              <w:t xml:space="preserve"> </w:t>
            </w:r>
          </w:p>
        </w:tc>
        <w:tc>
          <w:tcPr>
            <w:tcW w:w="2726" w:type="dxa"/>
            <w:tcBorders>
              <w:top w:val="single" w:sz="4" w:space="0" w:color="auto"/>
              <w:left w:val="single" w:sz="4" w:space="0" w:color="auto"/>
              <w:bottom w:val="single" w:sz="4" w:space="0" w:color="auto"/>
              <w:right w:val="single" w:sz="4" w:space="0" w:color="auto"/>
            </w:tcBorders>
          </w:tcPr>
          <w:p w:rsidR="00B53DAF" w:rsidRPr="007C48AD" w:rsidRDefault="00B53DAF" w:rsidP="00B53DAF">
            <w:pPr>
              <w:jc w:val="center"/>
              <w:rPr>
                <w:rFonts w:ascii="GHEA Grapalat" w:hAnsi="GHEA Grapalat"/>
                <w:sz w:val="18"/>
                <w:szCs w:val="18"/>
              </w:rPr>
            </w:pPr>
            <w:r w:rsidRPr="0082341D">
              <w:rPr>
                <w:rFonts w:ascii="GHEA Grapalat" w:hAnsi="GHEA Grapalat" w:cs="Calibri"/>
                <w:bCs/>
                <w:sz w:val="18"/>
                <w:szCs w:val="18"/>
              </w:rPr>
              <w:lastRenderedPageBreak/>
              <w:t xml:space="preserve">Молочные конфеты в </w:t>
            </w:r>
            <w:r w:rsidRPr="0082341D">
              <w:rPr>
                <w:rFonts w:ascii="GHEA Grapalat" w:hAnsi="GHEA Grapalat" w:cs="Calibri"/>
                <w:bCs/>
                <w:sz w:val="18"/>
                <w:szCs w:val="18"/>
              </w:rPr>
              <w:lastRenderedPageBreak/>
              <w:t>шоколаде. Однородная внешняя поверхность с глянцевой мягкой сердцевиной. Согласно спецификации. Безопасность в соответствии с N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jc w:val="center"/>
              <w:rPr>
                <w:rFonts w:ascii="GHEA Grapalat" w:hAnsi="GHEA Grapalat"/>
                <w:sz w:val="18"/>
                <w:szCs w:val="18"/>
              </w:rPr>
            </w:pPr>
            <w:r>
              <w:rPr>
                <w:rFonts w:ascii="GHEA Grapalat" w:hAnsi="GHEA Grapalat"/>
                <w:sz w:val="18"/>
                <w:szCs w:val="18"/>
              </w:rPr>
              <w:t>11</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lastRenderedPageBreak/>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lastRenderedPageBreak/>
              <w:t xml:space="preserve">2-ая ​​доставка по </w:t>
            </w:r>
            <w:r w:rsidRPr="00AB318F">
              <w:rPr>
                <w:sz w:val="18"/>
                <w:szCs w:val="18"/>
              </w:rPr>
              <w:lastRenderedPageBreak/>
              <w:t>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lastRenderedPageBreak/>
              <w:t xml:space="preserve">Первая поставка будет </w:t>
            </w:r>
            <w:r w:rsidRPr="00AB318F">
              <w:rPr>
                <w:rFonts w:ascii="Sylfaen" w:hAnsi="Sylfaen" w:cs="Sylfaen"/>
                <w:sz w:val="18"/>
                <w:szCs w:val="18"/>
                <w:lang w:eastAsia="en-US" w:bidi="ar-SA"/>
              </w:rPr>
              <w:lastRenderedPageBreak/>
              <w:t>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49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15872600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сода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bCs/>
                <w:sz w:val="18"/>
                <w:szCs w:val="18"/>
              </w:rPr>
            </w:pPr>
            <w:r w:rsidRPr="0082341D">
              <w:rPr>
                <w:rFonts w:ascii="GHEA Grapalat" w:hAnsi="GHEA Grapalat" w:cs="Sylfaen"/>
                <w:sz w:val="18"/>
                <w:szCs w:val="18"/>
              </w:rPr>
              <w:t>Пищевая сода Е500, используемая при приготовлении выпечки и выпечки, мелкая, белая, вкусовая добавка используется в пищевых продуктах. В соответствии с нормами и стандартами РА (0,5 кг) упакованы в недорогую фабрику / 0,25 кг. ГОСТ 2156-76. Безопасность и маркировка: N 2-III- 4.9-01-2010 Статья 8 гигиенических стандартов и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Sylfaen" w:hAnsi="Sylfaen"/>
                <w:sz w:val="18"/>
                <w:szCs w:val="18"/>
                <w:lang w:val="en-US"/>
              </w:rPr>
            </w:pPr>
            <w:r w:rsidRPr="00AB318F">
              <w:rPr>
                <w:rFonts w:ascii="Sylfaen" w:hAnsi="Sylfaen"/>
                <w:sz w:val="18"/>
                <w:szCs w:val="18"/>
                <w:lang w:val="en-US"/>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15842300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халва</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cs="Sylfaen"/>
                <w:sz w:val="18"/>
                <w:szCs w:val="18"/>
                <w:lang w:val="pt-BR"/>
              </w:rPr>
            </w:pPr>
            <w:r w:rsidRPr="0082341D">
              <w:rPr>
                <w:rFonts w:ascii="GHEA Grapalat" w:hAnsi="GHEA Grapalat"/>
                <w:color w:val="000000"/>
                <w:sz w:val="18"/>
                <w:szCs w:val="18"/>
                <w:lang w:val="hy-AM"/>
              </w:rPr>
              <w:t>Халва подсолнечная, калорийность 553,4 ккал, 100 г, обезжиренный. Безопасность - никелевый эквивалент статьи 8 Закона РА «О безопасности пищевых продуктов» N 2-III-4.9-01-2010 Гигиенические нормы</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24</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03221410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зеленая фасоль</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color w:val="000000"/>
                <w:sz w:val="18"/>
                <w:szCs w:val="18"/>
                <w:lang w:val="af-ZA"/>
              </w:rPr>
            </w:pPr>
            <w:r w:rsidRPr="0082341D">
              <w:rPr>
                <w:rFonts w:ascii="GHEA Grapalat" w:hAnsi="GHEA Grapalat" w:cs="Sylfaen"/>
                <w:sz w:val="18"/>
                <w:szCs w:val="18"/>
              </w:rPr>
              <w:t xml:space="preserve">Свежий, целый, чистый, здоровый, не кислый, Безопасность, упаковка и маркировка согласно Правительству РА 2006 </w:t>
            </w:r>
            <w:r w:rsidRPr="0082341D">
              <w:rPr>
                <w:rFonts w:ascii="GHEA Grapalat" w:hAnsi="GHEA Grapalat" w:cs="Sylfaen"/>
                <w:sz w:val="18"/>
                <w:szCs w:val="18"/>
              </w:rPr>
              <w:lastRenderedPageBreak/>
              <w:t>«Технический регламент на свежие фрукты и овощи», утвержденный Указом N 1913-N от 21 декабря 2012 года, в соответствии с гигиеническими стандартами 2-III-4.9-01-2010 и статьей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64</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52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15331168</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баклажан</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cs="Sylfaen"/>
                <w:sz w:val="18"/>
                <w:szCs w:val="18"/>
              </w:rPr>
            </w:pPr>
            <w:r w:rsidRPr="0082341D">
              <w:rPr>
                <w:rFonts w:ascii="GHEA Grapalat" w:eastAsiaTheme="minorHAnsi" w:hAnsi="GHEA Grapalat" w:cs="Sylfaen"/>
                <w:sz w:val="18"/>
                <w:szCs w:val="18"/>
              </w:rPr>
              <w:t>Баклажаны свежие. Безопасность согласно гигиеническим нормам N 9-III-4.9-01-2010 и статье 9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15331171</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сладкий зеленый специи</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autoSpaceDE w:val="0"/>
              <w:autoSpaceDN w:val="0"/>
              <w:adjustRightInd w:val="0"/>
              <w:jc w:val="both"/>
              <w:rPr>
                <w:rFonts w:ascii="GHEA Grapalat" w:eastAsia="Calibri" w:hAnsi="GHEA Grapalat" w:cs="Sylfaen"/>
                <w:sz w:val="18"/>
                <w:szCs w:val="18"/>
                <w:lang w:val="hy-AM"/>
              </w:rPr>
            </w:pPr>
            <w:r w:rsidRPr="0082341D">
              <w:rPr>
                <w:rFonts w:ascii="GHEA Grapalat" w:hAnsi="GHEA Grapalat" w:cs="Calibri"/>
                <w:bCs/>
                <w:sz w:val="18"/>
                <w:szCs w:val="18"/>
              </w:rPr>
              <w:t>Вид свежего перца, сладкий, безвре</w:t>
            </w:r>
            <w:r>
              <w:rPr>
                <w:rFonts w:ascii="GHEA Grapalat" w:hAnsi="GHEA Grapalat" w:cs="Calibri"/>
                <w:bCs/>
                <w:sz w:val="18"/>
                <w:szCs w:val="18"/>
              </w:rPr>
              <w:t>дный в соответствии с санитарно</w:t>
            </w:r>
            <w:r w:rsidRPr="0082341D">
              <w:rPr>
                <w:rFonts w:ascii="GHEA Grapalat" w:hAnsi="GHEA Grapalat" w:cs="Calibri"/>
                <w:bCs/>
                <w:sz w:val="18"/>
                <w:szCs w:val="18"/>
              </w:rPr>
              <w:t>эпидемиологическими правилами и нормами N 2-III-4,9-01-2003 (РФП № 2,3,2-1078-01) и Законом РА «О безопасности пищевых продуктов» 9 Статья 2</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40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54</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03222132</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сладкий зеленый специи</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jc w:val="both"/>
              <w:rPr>
                <w:rFonts w:ascii="GHEA Grapalat" w:hAnsi="GHEA Grapalat"/>
                <w:color w:val="000000"/>
                <w:sz w:val="18"/>
                <w:szCs w:val="18"/>
              </w:rPr>
            </w:pPr>
            <w:r w:rsidRPr="0082341D">
              <w:rPr>
                <w:rFonts w:ascii="GHEA Grapalat" w:hAnsi="GHEA Grapalat" w:cs="Calibri"/>
                <w:color w:val="000000"/>
                <w:sz w:val="18"/>
                <w:szCs w:val="18"/>
              </w:rPr>
              <w:t>Вид свежего перца, зеленый, сладкий, безвредный в соответствии с санитарно-эпидемиологическими правилами и нормами N 2-III-4,9-01-2003 (РФП № 2,3,2-1078-01) и Законом РА «О безопасности пищевых продуктов» 9 Статья 2</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55</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03222134</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перси</w:t>
            </w:r>
            <w:r>
              <w:t>к</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D426A" w:rsidRDefault="00B53DAF" w:rsidP="00B53DAF">
            <w:pPr>
              <w:jc w:val="center"/>
              <w:rPr>
                <w:rFonts w:ascii="GHEA Grapalat" w:hAnsi="GHEA Grapalat" w:cs="Sylfaen"/>
                <w:sz w:val="18"/>
                <w:szCs w:val="18"/>
                <w:lang w:val="pt-BR"/>
              </w:rPr>
            </w:pPr>
            <w:r w:rsidRPr="0082341D">
              <w:rPr>
                <w:rFonts w:ascii="GHEA Grapalat" w:hAnsi="GHEA Grapalat" w:cs="Calibri"/>
                <w:color w:val="000000"/>
                <w:sz w:val="18"/>
                <w:szCs w:val="18"/>
              </w:rPr>
              <w:t xml:space="preserve">Свежий, ГОСТ-21833-76, Различные типы, среднего размера, без травм и внешних дефектов. Безопасность Республики Армения Закон об эпидемиологической безопасности пищевых продуктов Правила и </w:t>
            </w:r>
            <w:r w:rsidRPr="0082341D">
              <w:rPr>
                <w:rFonts w:ascii="GHEA Grapalat" w:hAnsi="GHEA Grapalat" w:cs="Calibri"/>
                <w:color w:val="000000"/>
                <w:sz w:val="18"/>
                <w:szCs w:val="18"/>
              </w:rPr>
              <w:lastRenderedPageBreak/>
              <w:t>положения.</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60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56</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03222135</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pStyle w:val="HTML"/>
              <w:jc w:val="center"/>
              <w:rPr>
                <w:lang w:val="en-US"/>
              </w:rPr>
            </w:pPr>
            <w:r>
              <w:rPr>
                <w:lang w:val="en-US"/>
              </w:rPr>
              <w:t xml:space="preserve"> </w:t>
            </w:r>
            <w:r w:rsidRPr="00B735ED">
              <w:t>виноград</w:t>
            </w:r>
          </w:p>
        </w:tc>
        <w:tc>
          <w:tcPr>
            <w:tcW w:w="2726" w:type="dxa"/>
            <w:tcBorders>
              <w:top w:val="single" w:sz="4" w:space="0" w:color="auto"/>
              <w:left w:val="single" w:sz="4" w:space="0" w:color="auto"/>
              <w:bottom w:val="single" w:sz="4" w:space="0" w:color="auto"/>
              <w:right w:val="single" w:sz="4" w:space="0" w:color="auto"/>
            </w:tcBorders>
          </w:tcPr>
          <w:p w:rsidR="00B53DAF" w:rsidRPr="007C48AD" w:rsidRDefault="00B53DAF" w:rsidP="00B53DAF">
            <w:pPr>
              <w:jc w:val="both"/>
              <w:rPr>
                <w:rFonts w:ascii="GHEA Grapalat" w:eastAsia="Calibri" w:hAnsi="GHEA Grapalat" w:cs="Sylfaen"/>
                <w:sz w:val="18"/>
                <w:szCs w:val="18"/>
              </w:rPr>
            </w:pPr>
            <w:r w:rsidRPr="0082341D">
              <w:rPr>
                <w:rFonts w:ascii="GHEA Grapalat" w:hAnsi="GHEA Grapalat" w:cs="Calibri"/>
                <w:bCs/>
                <w:sz w:val="18"/>
                <w:szCs w:val="18"/>
              </w:rPr>
              <w:t>Виноград свежий, плодоносящий сорт I, разные сорта, узкий диаметр не менее 3,5 см, ГОСТ 21122-75, безопасность и маркировка согласно Правительству РА 2006. Закон Республики Армения «О безопасности свежих фруктов и овощей» и «О безопасности пищевых продуктов», утвержденный Указом № 1913-N от 21 декабря 2012 года.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75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57</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03222136</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абрикос</w:t>
            </w:r>
          </w:p>
        </w:tc>
        <w:tc>
          <w:tcPr>
            <w:tcW w:w="2726" w:type="dxa"/>
            <w:tcBorders>
              <w:top w:val="single" w:sz="4" w:space="0" w:color="auto"/>
              <w:left w:val="single" w:sz="4" w:space="0" w:color="auto"/>
              <w:bottom w:val="single" w:sz="4" w:space="0" w:color="auto"/>
              <w:right w:val="single" w:sz="4" w:space="0" w:color="auto"/>
            </w:tcBorders>
          </w:tcPr>
          <w:p w:rsidR="00B53DAF" w:rsidRPr="00A659E1" w:rsidRDefault="00B53DAF" w:rsidP="00B53DAF">
            <w:pPr>
              <w:rPr>
                <w:rFonts w:ascii="GHEA Grapalat" w:eastAsia="Calibri" w:hAnsi="GHEA Grapalat" w:cs="Sylfaen"/>
                <w:sz w:val="18"/>
                <w:szCs w:val="18"/>
              </w:rPr>
            </w:pPr>
            <w:r w:rsidRPr="0082341D">
              <w:rPr>
                <w:rFonts w:ascii="GHEA Grapalat" w:hAnsi="GHEA Grapalat" w:cs="Calibri"/>
                <w:bCs/>
                <w:sz w:val="18"/>
                <w:szCs w:val="18"/>
                <w:lang w:val="hy-AM"/>
              </w:rPr>
              <w:t>абрикос свежий, фрукты I группы, разные виды, узкий диаметр не менее 3,5 см, ГОСТ 21122-75, безопасность и маркировка согласно Правительству РА 2006. Технический регламент о безопасности свежих фруктов и овощей и Закон о безопасности пищевых продуктов, утвержденный Указом № 1913-N от 21 декабря 2012 года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58</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15613350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Расслаиватя овесы</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jc w:val="center"/>
              <w:rPr>
                <w:rFonts w:ascii="GHEA Grapalat" w:hAnsi="GHEA Grapalat" w:cs="Sylfaen"/>
                <w:sz w:val="18"/>
                <w:szCs w:val="18"/>
                <w:lang w:val="hy-AM"/>
              </w:rPr>
            </w:pPr>
            <w:r w:rsidRPr="0082341D">
              <w:rPr>
                <w:rFonts w:ascii="GHEA Grapalat" w:hAnsi="GHEA Grapalat" w:cs="Sylfaen"/>
                <w:sz w:val="18"/>
                <w:szCs w:val="18"/>
                <w:lang w:val="hy-AM"/>
              </w:rPr>
              <w:t xml:space="preserve">Влага - безопасность и маркировка от Правительства Республики Армения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ГОСТ 21149-93. Пищевая ценность </w:t>
            </w:r>
            <w:r w:rsidRPr="0082341D">
              <w:rPr>
                <w:rFonts w:ascii="GHEA Grapalat" w:hAnsi="GHEA Grapalat" w:cs="Sylfaen"/>
                <w:sz w:val="18"/>
                <w:szCs w:val="18"/>
                <w:lang w:val="hy-AM"/>
              </w:rPr>
              <w:lastRenderedPageBreak/>
              <w:t>на 100 г белка</w:t>
            </w:r>
          </w:p>
          <w:p w:rsidR="00B53DAF" w:rsidRPr="0082341D" w:rsidRDefault="00B53DAF" w:rsidP="00B53DAF">
            <w:pPr>
              <w:jc w:val="center"/>
              <w:rPr>
                <w:rFonts w:ascii="GHEA Grapalat" w:hAnsi="GHEA Grapalat" w:cs="Sylfaen"/>
                <w:sz w:val="18"/>
                <w:szCs w:val="18"/>
                <w:lang w:val="hy-AM"/>
              </w:rPr>
            </w:pPr>
            <w:r w:rsidRPr="0082341D">
              <w:rPr>
                <w:rFonts w:ascii="GHEA Grapalat" w:hAnsi="GHEA Grapalat" w:cs="Sylfaen"/>
                <w:sz w:val="18"/>
                <w:szCs w:val="18"/>
                <w:lang w:val="hy-AM"/>
              </w:rPr>
              <w:t>13 г, жиры - 6 г, углеводы - 62 г.</w:t>
            </w:r>
          </w:p>
          <w:p w:rsidR="00B53DAF" w:rsidRPr="0082341D" w:rsidRDefault="00B53DAF" w:rsidP="00B53DAF">
            <w:pPr>
              <w:jc w:val="center"/>
              <w:rPr>
                <w:rFonts w:ascii="GHEA Grapalat" w:hAnsi="GHEA Grapalat" w:cs="Sylfaen"/>
                <w:sz w:val="18"/>
                <w:szCs w:val="18"/>
                <w:lang w:val="hy-AM"/>
              </w:rPr>
            </w:pPr>
            <w:r w:rsidRPr="0082341D">
              <w:rPr>
                <w:rFonts w:ascii="GHEA Grapalat" w:hAnsi="GHEA Grapalat" w:cs="Sylfaen"/>
                <w:sz w:val="18"/>
                <w:szCs w:val="18"/>
                <w:lang w:val="hy-AM"/>
              </w:rPr>
              <w:t>Энергетическая ценность на 100 г 350 ккал / 1470 кДж</w:t>
            </w:r>
          </w:p>
          <w:p w:rsidR="00B53DAF" w:rsidRPr="00A659E1" w:rsidRDefault="00B53DAF" w:rsidP="00B53DAF">
            <w:pPr>
              <w:rPr>
                <w:rFonts w:ascii="GHEA Grapalat" w:hAnsi="GHEA Grapalat"/>
                <w:sz w:val="18"/>
                <w:szCs w:val="18"/>
                <w:lang w:val="hy-AM"/>
              </w:rPr>
            </w:pPr>
            <w:r w:rsidRPr="0082341D">
              <w:rPr>
                <w:rFonts w:ascii="GHEA Grapalat" w:hAnsi="GHEA Grapalat" w:cs="Sylfaen"/>
                <w:sz w:val="18"/>
                <w:szCs w:val="18"/>
                <w:lang w:val="hy-AM"/>
              </w:rPr>
              <w:t>Упаковано в пакеты по 350 г</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lastRenderedPageBreak/>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21,5</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59</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15623200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82341D">
              <w:t>булгур</w:t>
            </w:r>
          </w:p>
        </w:tc>
        <w:tc>
          <w:tcPr>
            <w:tcW w:w="2726" w:type="dxa"/>
            <w:tcBorders>
              <w:top w:val="single" w:sz="4" w:space="0" w:color="auto"/>
              <w:left w:val="single" w:sz="4" w:space="0" w:color="auto"/>
              <w:bottom w:val="single" w:sz="4" w:space="0" w:color="auto"/>
              <w:right w:val="single" w:sz="4" w:space="0" w:color="auto"/>
            </w:tcBorders>
          </w:tcPr>
          <w:p w:rsidR="00B53DAF" w:rsidRPr="005D2E24" w:rsidRDefault="00B53DAF" w:rsidP="00B53DAF">
            <w:pPr>
              <w:spacing w:before="100" w:beforeAutospacing="1" w:after="100" w:afterAutospacing="1"/>
              <w:rPr>
                <w:rFonts w:ascii="GHEA Grapalat" w:hAnsi="GHEA Grapalat"/>
                <w:sz w:val="18"/>
                <w:szCs w:val="18"/>
              </w:rPr>
            </w:pPr>
            <w:r w:rsidRPr="0082341D">
              <w:rPr>
                <w:rFonts w:ascii="GHEA Grapalat" w:hAnsi="GHEA Grapalat" w:cs="Sylfaen"/>
                <w:sz w:val="18"/>
                <w:szCs w:val="18"/>
              </w:rPr>
              <w:t>Зерна пшеницы I, II и III, либо путем измельчения, либо с последующим измельчением шелухи пшеницы, полученной измельчением по краям, или в виде округлых зерен, влажность которых не превышает 14%, смеси для мусора не более 0,3%; Изготовлен из высококачественной пшеницы. Безопасность в соответствии с N 2-III-4.9-01-2010 гигиеническими нормами и маркировкой - Статья 8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24</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60</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15332160</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pStyle w:val="HTML"/>
              <w:jc w:val="center"/>
              <w:rPr>
                <w:lang w:val="en-US"/>
              </w:rPr>
            </w:pPr>
            <w:r w:rsidRPr="00B735ED">
              <w:t>банан</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D927F1" w:rsidRDefault="00B53DAF" w:rsidP="00B53DAF">
            <w:pPr>
              <w:jc w:val="both"/>
              <w:rPr>
                <w:rFonts w:ascii="Arial Armenian" w:hAnsi="Arial Armenian" w:cs="Calibri"/>
                <w:bCs/>
                <w:sz w:val="18"/>
                <w:szCs w:val="18"/>
                <w:lang w:val="hy-AM"/>
              </w:rPr>
            </w:pPr>
            <w:r w:rsidRPr="0082341D">
              <w:rPr>
                <w:rFonts w:ascii="GHEA Grapalat" w:hAnsi="GHEA Grapalat" w:cs="Arial"/>
                <w:sz w:val="18"/>
                <w:szCs w:val="18"/>
                <w:lang w:val="hy-AM"/>
              </w:rPr>
              <w:t>Бананы свежие, Фетальная группа I, различные виды Армении, диаметром менее 5 см, ГОСТ 21122-75, безопасность и маркировка согласно Правительству РА 2006 года. Статья 8 Закона Республики Армения «О техническом регулировании свежих фруктов и овощей» и «Безопасность пищевых продуктов», принятого Указом № 1913-N от 21 декабря 2011 года.</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кг</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48</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61</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15331186</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827885" w:rsidRDefault="00B53DAF" w:rsidP="00827885">
            <w:pPr>
              <w:pStyle w:val="HTML"/>
              <w:jc w:val="center"/>
              <w:rPr>
                <w:rFonts w:ascii="GHEA Grapalat" w:hAnsi="GHEA Grapalat"/>
                <w:sz w:val="18"/>
                <w:szCs w:val="18"/>
              </w:rPr>
            </w:pPr>
            <w:r w:rsidRPr="00827885">
              <w:rPr>
                <w:rFonts w:ascii="GHEA Grapalat" w:hAnsi="GHEA Grapalat"/>
                <w:sz w:val="18"/>
                <w:szCs w:val="18"/>
              </w:rPr>
              <w:t>свежая кукуруза</w:t>
            </w:r>
          </w:p>
        </w:tc>
        <w:tc>
          <w:tcPr>
            <w:tcW w:w="2726" w:type="dxa"/>
            <w:tcBorders>
              <w:top w:val="single" w:sz="4" w:space="0" w:color="auto"/>
              <w:left w:val="single" w:sz="4" w:space="0" w:color="auto"/>
              <w:bottom w:val="single" w:sz="4" w:space="0" w:color="auto"/>
              <w:right w:val="single" w:sz="4" w:space="0" w:color="auto"/>
            </w:tcBorders>
            <w:vAlign w:val="center"/>
          </w:tcPr>
          <w:p w:rsidR="00827885" w:rsidRPr="00827885" w:rsidRDefault="00827885" w:rsidP="00827885">
            <w:pPr>
              <w:pStyle w:val="HTML"/>
              <w:jc w:val="center"/>
              <w:rPr>
                <w:rFonts w:ascii="GHEA Grapalat" w:hAnsi="GHEA Grapalat"/>
                <w:sz w:val="18"/>
                <w:szCs w:val="18"/>
              </w:rPr>
            </w:pPr>
            <w:r w:rsidRPr="00827885">
              <w:rPr>
                <w:rFonts w:ascii="GHEA Grapalat" w:hAnsi="GHEA Grapalat"/>
                <w:sz w:val="18"/>
                <w:szCs w:val="18"/>
              </w:rPr>
              <w:t xml:space="preserve">Кукуруза свежая, спелая, длиной не менее 30 см, </w:t>
            </w:r>
            <w:r w:rsidRPr="00827885">
              <w:rPr>
                <w:rFonts w:ascii="GHEA Grapalat" w:hAnsi="GHEA Grapalat"/>
                <w:sz w:val="18"/>
                <w:szCs w:val="18"/>
              </w:rPr>
              <w:lastRenderedPageBreak/>
              <w:t>листья полные. Безопасность и 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p w:rsidR="00B53DAF" w:rsidRPr="00827885" w:rsidRDefault="00B53DAF" w:rsidP="00827885">
            <w:pPr>
              <w:jc w:val="center"/>
              <w:rPr>
                <w:rFonts w:ascii="GHEA Grapalat" w:hAnsi="GHEA Grapalat"/>
                <w:sz w:val="18"/>
                <w:szCs w:val="18"/>
              </w:rPr>
            </w:pP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827885" w:rsidRDefault="00827885" w:rsidP="00B53DAF">
            <w:pPr>
              <w:jc w:val="center"/>
              <w:rPr>
                <w:rFonts w:ascii="Sylfaen" w:hAnsi="Sylfaen"/>
                <w:sz w:val="18"/>
                <w:szCs w:val="18"/>
                <w:lang w:val="en-US"/>
              </w:rPr>
            </w:pPr>
            <w:r>
              <w:rPr>
                <w:rFonts w:ascii="Sylfaen" w:hAnsi="Sylfaen"/>
                <w:sz w:val="18"/>
                <w:szCs w:val="18"/>
                <w:lang w:val="en-US"/>
              </w:rPr>
              <w:lastRenderedPageBreak/>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140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w:t>
            </w:r>
            <w:r>
              <w:rPr>
                <w:rFonts w:ascii="GHEA Grapalat" w:hAnsi="GHEA Grapalat"/>
                <w:sz w:val="18"/>
                <w:szCs w:val="18"/>
                <w:lang w:eastAsia="en-US" w:bidi="ar-SA"/>
              </w:rPr>
              <w:lastRenderedPageBreak/>
              <w:t>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lastRenderedPageBreak/>
              <w:t>2-ая ​​доставка по предварительн</w:t>
            </w:r>
            <w:r w:rsidRPr="00AB318F">
              <w:rPr>
                <w:sz w:val="18"/>
                <w:szCs w:val="18"/>
              </w:rPr>
              <w:lastRenderedPageBreak/>
              <w:t>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lastRenderedPageBreak/>
              <w:t xml:space="preserve">Первая поставка будет произведена с даты </w:t>
            </w:r>
            <w:r w:rsidRPr="00AB318F">
              <w:rPr>
                <w:rFonts w:ascii="Sylfaen" w:hAnsi="Sylfaen" w:cs="Sylfaen"/>
                <w:sz w:val="18"/>
                <w:szCs w:val="18"/>
                <w:lang w:eastAsia="en-US" w:bidi="ar-SA"/>
              </w:rPr>
              <w:lastRenderedPageBreak/>
              <w:t>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62</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03222121</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B735ED" w:rsidRDefault="00B53DAF" w:rsidP="00B53DAF">
            <w:pPr>
              <w:pStyle w:val="HTML"/>
              <w:jc w:val="center"/>
            </w:pPr>
            <w:r w:rsidRPr="00B735ED">
              <w:t>мандарин</w:t>
            </w:r>
          </w:p>
        </w:tc>
        <w:tc>
          <w:tcPr>
            <w:tcW w:w="2726" w:type="dxa"/>
            <w:tcBorders>
              <w:top w:val="single" w:sz="4" w:space="0" w:color="auto"/>
              <w:left w:val="single" w:sz="4" w:space="0" w:color="auto"/>
              <w:bottom w:val="single" w:sz="4" w:space="0" w:color="auto"/>
              <w:right w:val="single" w:sz="4" w:space="0" w:color="auto"/>
            </w:tcBorders>
            <w:vAlign w:val="center"/>
          </w:tcPr>
          <w:p w:rsidR="00B53DAF" w:rsidRPr="007C48AD" w:rsidRDefault="00B53DAF" w:rsidP="00B53DAF">
            <w:pPr>
              <w:jc w:val="center"/>
              <w:rPr>
                <w:rFonts w:ascii="GHEA Grapalat" w:hAnsi="GHEA Grapalat"/>
                <w:sz w:val="18"/>
                <w:szCs w:val="18"/>
                <w:lang w:val="hy-AM"/>
              </w:rPr>
            </w:pPr>
            <w:r w:rsidRPr="0082341D">
              <w:rPr>
                <w:rFonts w:ascii="GHEA Grapalat" w:hAnsi="GHEA Grapalat" w:cs="Sylfaen"/>
                <w:color w:val="000000"/>
                <w:sz w:val="18"/>
                <w:szCs w:val="18"/>
              </w:rPr>
              <w:t>Свежий мандарин, I группа плода, с желтой кожурой и мякотью, ГОСТ 4428-82, безопасность, упаковка и маркировка согласно правительству РА. 2006. утвержден Указом № 1913-N от 21 декабря «Технология свежих фруктов и овощей. Регламент »и статья 8 Закона РА« О безопасности пищевых продуктов »</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2D564C" w:rsidRDefault="00B53DAF" w:rsidP="00B53DAF">
            <w:pPr>
              <w:jc w:val="center"/>
              <w:rPr>
                <w:rFonts w:ascii="Sylfaen" w:hAnsi="Sylfaen"/>
                <w:sz w:val="18"/>
                <w:szCs w:val="18"/>
              </w:rPr>
            </w:pPr>
            <w:r>
              <w:rPr>
                <w:rFonts w:ascii="Sylfaen" w:hAnsi="Sylfaen"/>
                <w:sz w:val="18"/>
                <w:szCs w:val="18"/>
              </w:rPr>
              <w:t>шт</w:t>
            </w: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5D2E24" w:rsidRDefault="00B53DAF" w:rsidP="00B53DAF">
            <w:pPr>
              <w:jc w:val="center"/>
              <w:rPr>
                <w:rFonts w:ascii="GHEA Grapalat" w:hAnsi="GHEA Grapalat"/>
                <w:sz w:val="18"/>
                <w:szCs w:val="18"/>
              </w:rPr>
            </w:pPr>
            <w:r>
              <w:rPr>
                <w:rFonts w:ascii="GHEA Grapalat" w:hAnsi="GHEA Grapalat"/>
                <w:sz w:val="18"/>
                <w:szCs w:val="18"/>
              </w:rPr>
              <w:t>29</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r w:rsidR="00B53DAF" w:rsidRPr="006D6687" w:rsidTr="00B53DAF">
        <w:tc>
          <w:tcPr>
            <w:tcW w:w="1333" w:type="dxa"/>
            <w:tcBorders>
              <w:top w:val="single" w:sz="4" w:space="0" w:color="auto"/>
              <w:left w:val="single" w:sz="4" w:space="0" w:color="auto"/>
              <w:bottom w:val="single" w:sz="4" w:space="0" w:color="auto"/>
              <w:right w:val="single" w:sz="4" w:space="0" w:color="auto"/>
            </w:tcBorders>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63</w:t>
            </w:r>
          </w:p>
        </w:tc>
        <w:tc>
          <w:tcPr>
            <w:tcW w:w="1406" w:type="dxa"/>
            <w:tcBorders>
              <w:top w:val="single" w:sz="4" w:space="0" w:color="auto"/>
              <w:left w:val="single" w:sz="4" w:space="0" w:color="auto"/>
              <w:bottom w:val="single" w:sz="4" w:space="0" w:color="auto"/>
              <w:right w:val="single" w:sz="4" w:space="0" w:color="auto"/>
            </w:tcBorders>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03222129</w:t>
            </w:r>
          </w:p>
        </w:tc>
        <w:tc>
          <w:tcPr>
            <w:tcW w:w="1475"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pStyle w:val="HTML"/>
              <w:jc w:val="center"/>
              <w:rPr>
                <w:lang w:val="en-US"/>
              </w:rPr>
            </w:pPr>
            <w:r>
              <w:rPr>
                <w:lang w:val="en-US"/>
              </w:rPr>
              <w:t>груша</w:t>
            </w:r>
          </w:p>
        </w:tc>
        <w:tc>
          <w:tcPr>
            <w:tcW w:w="2726" w:type="dxa"/>
            <w:tcBorders>
              <w:top w:val="single" w:sz="4" w:space="0" w:color="auto"/>
              <w:left w:val="single" w:sz="4" w:space="0" w:color="auto"/>
              <w:bottom w:val="single" w:sz="4" w:space="0" w:color="auto"/>
              <w:right w:val="single" w:sz="4" w:space="0" w:color="auto"/>
            </w:tcBorders>
          </w:tcPr>
          <w:p w:rsidR="00B53DAF" w:rsidRPr="0082341D" w:rsidRDefault="00B53DAF" w:rsidP="00B53DAF">
            <w:pPr>
              <w:jc w:val="both"/>
              <w:rPr>
                <w:rFonts w:ascii="GHEA Grapalat" w:eastAsia="Calibri" w:hAnsi="GHEA Grapalat" w:cs="Sylfaen"/>
                <w:sz w:val="18"/>
                <w:szCs w:val="18"/>
              </w:rPr>
            </w:pPr>
            <w:r w:rsidRPr="0082341D">
              <w:rPr>
                <w:rFonts w:ascii="GHEA Grapalat" w:hAnsi="GHEA Grapalat" w:cs="Calibri"/>
                <w:bCs/>
                <w:sz w:val="18"/>
                <w:szCs w:val="18"/>
              </w:rPr>
              <w:t>Груша свежая, плод I группы, разные сорта, узкий диаметр не менее 3,5 см, ГОСТ 21122-75, безопасность и маркировка согласно Правительству РА 2006. Технический регламент о безопасности свежих фруктов и овощей и безопасность пищевых продуктов, утвержденный Указом № 1913-N от 21 декабря 2012 года Закона РА «О безопасности пищевых продуктов».</w:t>
            </w:r>
          </w:p>
        </w:tc>
        <w:tc>
          <w:tcPr>
            <w:tcW w:w="1055"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jc w:val="center"/>
              <w:rPr>
                <w:rFonts w:ascii="Sylfaen" w:hAnsi="Sylfaen"/>
                <w:sz w:val="18"/>
                <w:szCs w:val="18"/>
              </w:rPr>
            </w:pPr>
          </w:p>
        </w:tc>
        <w:tc>
          <w:tcPr>
            <w:tcW w:w="697"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B53DAF" w:rsidRPr="0082341D" w:rsidRDefault="00B53DAF" w:rsidP="00B53DAF">
            <w:pPr>
              <w:jc w:val="center"/>
              <w:rPr>
                <w:rFonts w:ascii="GHEA Grapalat" w:hAnsi="GHEA Grapalat"/>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B53DAF" w:rsidRPr="00244F34" w:rsidRDefault="00B53DAF" w:rsidP="00B53DAF">
            <w:pPr>
              <w:jc w:val="center"/>
              <w:rPr>
                <w:rFonts w:ascii="GHEA Grapalat" w:hAnsi="GHEA Grapalat"/>
                <w:sz w:val="18"/>
                <w:szCs w:val="18"/>
              </w:rPr>
            </w:pPr>
            <w:r>
              <w:rPr>
                <w:rFonts w:ascii="GHEA Grapalat" w:hAnsi="GHEA Grapalat"/>
                <w:sz w:val="18"/>
                <w:szCs w:val="18"/>
              </w:rPr>
              <w:t>30</w:t>
            </w:r>
          </w:p>
        </w:tc>
        <w:tc>
          <w:tcPr>
            <w:tcW w:w="1135" w:type="dxa"/>
            <w:tcBorders>
              <w:top w:val="single" w:sz="4" w:space="0" w:color="auto"/>
              <w:left w:val="single" w:sz="4" w:space="0" w:color="auto"/>
              <w:bottom w:val="single" w:sz="4" w:space="0" w:color="auto"/>
              <w:right w:val="single" w:sz="4" w:space="0" w:color="auto"/>
            </w:tcBorders>
            <w:vAlign w:val="center"/>
          </w:tcPr>
          <w:p w:rsidR="00B53DAF" w:rsidRPr="00843B17" w:rsidRDefault="00B53DAF" w:rsidP="00B53DAF">
            <w:pPr>
              <w:jc w:val="center"/>
              <w:rPr>
                <w:rFonts w:ascii="GHEA Grapalat" w:hAnsi="GHEA Grapalat"/>
                <w:sz w:val="18"/>
                <w:szCs w:val="18"/>
                <w:lang w:eastAsia="en-US" w:bidi="ar-SA"/>
              </w:rPr>
            </w:pPr>
            <w:r w:rsidRPr="00AB318F">
              <w:rPr>
                <w:rFonts w:ascii="GHEA Grapalat" w:hAnsi="GHEA Grapalat"/>
                <w:sz w:val="18"/>
                <w:szCs w:val="18"/>
                <w:lang w:val="en-US" w:eastAsia="en-US" w:bidi="ar-SA"/>
              </w:rPr>
              <w:t xml:space="preserve">О </w:t>
            </w:r>
            <w:r>
              <w:rPr>
                <w:rFonts w:ascii="GHEA Grapalat" w:hAnsi="GHEA Grapalat"/>
                <w:sz w:val="18"/>
                <w:szCs w:val="18"/>
                <w:lang w:eastAsia="en-US" w:bidi="ar-SA"/>
              </w:rPr>
              <w:t xml:space="preserve">Армаш </w:t>
            </w:r>
            <w:r w:rsidRPr="00AB318F">
              <w:rPr>
                <w:rFonts w:ascii="GHEA Grapalat" w:hAnsi="GHEA Grapalat"/>
                <w:sz w:val="18"/>
                <w:szCs w:val="18"/>
                <w:lang w:val="en-US" w:eastAsia="en-US" w:bidi="ar-SA"/>
              </w:rPr>
              <w:t xml:space="preserve"> </w:t>
            </w:r>
            <w:r>
              <w:rPr>
                <w:rFonts w:ascii="GHEA Grapalat" w:hAnsi="GHEA Grapalat"/>
                <w:sz w:val="18"/>
                <w:szCs w:val="18"/>
                <w:lang w:eastAsia="en-US" w:bidi="ar-SA"/>
              </w:rPr>
              <w:t>Анрапетютян 1</w:t>
            </w:r>
          </w:p>
        </w:tc>
        <w:tc>
          <w:tcPr>
            <w:tcW w:w="141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rPr>
            </w:pPr>
            <w:r w:rsidRPr="00AB318F">
              <w:rPr>
                <w:sz w:val="18"/>
                <w:szCs w:val="18"/>
              </w:rPr>
              <w:t>2-ая ​​доставка по предварительному заказу</w:t>
            </w:r>
          </w:p>
        </w:tc>
        <w:tc>
          <w:tcPr>
            <w:tcW w:w="2128" w:type="dxa"/>
            <w:tcBorders>
              <w:top w:val="single" w:sz="4" w:space="0" w:color="auto"/>
              <w:left w:val="single" w:sz="4" w:space="0" w:color="auto"/>
              <w:bottom w:val="single" w:sz="4" w:space="0" w:color="auto"/>
              <w:right w:val="single" w:sz="4" w:space="0" w:color="auto"/>
            </w:tcBorders>
            <w:vAlign w:val="center"/>
          </w:tcPr>
          <w:p w:rsidR="00B53DAF" w:rsidRPr="00AB318F" w:rsidRDefault="00B53DAF" w:rsidP="00B53DAF">
            <w:pPr>
              <w:jc w:val="center"/>
              <w:rPr>
                <w:sz w:val="18"/>
                <w:szCs w:val="18"/>
                <w:lang w:eastAsia="en-US" w:bidi="ar-SA"/>
              </w:rPr>
            </w:pPr>
            <w:r w:rsidRPr="00AB318F">
              <w:rPr>
                <w:rFonts w:ascii="Sylfaen" w:hAnsi="Sylfaen" w:cs="Sylfaen"/>
                <w:sz w:val="18"/>
                <w:szCs w:val="18"/>
                <w:lang w:eastAsia="en-US" w:bidi="ar-SA"/>
              </w:rPr>
              <w:t>Первая поставка будет произведена с даты подписания договора</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r w:rsidR="001C56F7" w:rsidRPr="006D6687">
        <w:rPr>
          <w:rFonts w:ascii="GHEA Grapalat" w:hAnsi="GHEA Grapalat"/>
          <w:i/>
          <w:sz w:val="16"/>
          <w:szCs w:val="16"/>
          <w:lang w:val="en-US"/>
        </w:rPr>
        <w:t>года</w:t>
      </w:r>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843B17" w:rsidRPr="006D6687" w:rsidTr="00843B17">
        <w:tc>
          <w:tcPr>
            <w:tcW w:w="4536" w:type="dxa"/>
          </w:tcPr>
          <w:p w:rsidR="00843B17" w:rsidRPr="006D6687" w:rsidRDefault="00843B17" w:rsidP="00843B17">
            <w:pPr>
              <w:widowControl w:val="0"/>
              <w:spacing w:after="160"/>
              <w:jc w:val="center"/>
              <w:rPr>
                <w:rFonts w:ascii="GHEA Grapalat" w:hAnsi="GHEA Grapalat"/>
                <w:b/>
              </w:rPr>
            </w:pPr>
          </w:p>
          <w:p w:rsidR="00843B17" w:rsidRPr="006D6687" w:rsidRDefault="00843B17" w:rsidP="00843B17">
            <w:pPr>
              <w:widowControl w:val="0"/>
              <w:spacing w:after="160"/>
              <w:jc w:val="center"/>
              <w:rPr>
                <w:rFonts w:ascii="GHEA Grapalat" w:hAnsi="GHEA Grapalat"/>
                <w:b/>
              </w:rPr>
            </w:pPr>
            <w:r w:rsidRPr="006D6687">
              <w:rPr>
                <w:rFonts w:ascii="GHEA Grapalat" w:hAnsi="GHEA Grapalat"/>
                <w:b/>
              </w:rPr>
              <w:t>ПОКУПАТЕЛЬ</w:t>
            </w:r>
          </w:p>
          <w:p w:rsidR="00843B17" w:rsidRPr="005B538A" w:rsidRDefault="00843B17" w:rsidP="00843B17">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Детский сад Армаш</w:t>
            </w:r>
            <w:r w:rsidRPr="005B538A">
              <w:rPr>
                <w:rFonts w:ascii="GHEA Grapalat" w:hAnsi="GHEA Grapalat"/>
                <w:i/>
                <w:sz w:val="20"/>
                <w:szCs w:val="20"/>
                <w:lang w:eastAsia="en-US" w:bidi="ar-SA"/>
              </w:rPr>
              <w:t>а» ОНКО</w:t>
            </w:r>
          </w:p>
          <w:p w:rsidR="00843B17" w:rsidRPr="00AB39E8" w:rsidRDefault="00843B17" w:rsidP="00843B17">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Pr>
                <w:rFonts w:ascii="GHEA Grapalat" w:hAnsi="GHEA Grapalat"/>
                <w:i/>
                <w:sz w:val="20"/>
                <w:szCs w:val="20"/>
                <w:lang w:eastAsia="en-US" w:bidi="ar-SA"/>
              </w:rPr>
              <w:t>Армаш</w:t>
            </w:r>
            <w:r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улица </w:t>
            </w:r>
            <w:r>
              <w:rPr>
                <w:rFonts w:ascii="GHEA Grapalat" w:hAnsi="GHEA Grapalat"/>
                <w:i/>
                <w:sz w:val="20"/>
                <w:szCs w:val="20"/>
                <w:lang w:eastAsia="en-US" w:bidi="ar-SA"/>
              </w:rPr>
              <w:t>Анрапетютян 1</w:t>
            </w:r>
          </w:p>
          <w:p w:rsidR="00843B17" w:rsidRPr="00843B17" w:rsidRDefault="00843B17" w:rsidP="00843B17">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Н/С </w:t>
            </w:r>
            <w:r w:rsidRPr="00843B17">
              <w:rPr>
                <w:rFonts w:ascii="GHEA Grapalat" w:eastAsia="Calibri" w:hAnsi="GHEA Grapalat"/>
                <w:color w:val="000000"/>
                <w:sz w:val="20"/>
                <w:szCs w:val="20"/>
                <w:lang w:val="hy-AM" w:eastAsia="en-US" w:bidi="ar-SA"/>
              </w:rPr>
              <w:t>220</w:t>
            </w:r>
            <w:r w:rsidRPr="00843B17">
              <w:rPr>
                <w:rFonts w:ascii="GHEA Grapalat" w:eastAsia="Calibri" w:hAnsi="GHEA Grapalat"/>
                <w:color w:val="000000"/>
                <w:sz w:val="20"/>
                <w:szCs w:val="20"/>
                <w:lang w:eastAsia="en-US" w:bidi="ar-SA"/>
              </w:rPr>
              <w:t>391610049000</w:t>
            </w:r>
          </w:p>
          <w:p w:rsidR="00843B17" w:rsidRPr="00AB39E8" w:rsidRDefault="00843B17" w:rsidP="00843B17">
            <w:pPr>
              <w:widowControl w:val="0"/>
              <w:jc w:val="center"/>
              <w:rPr>
                <w:rFonts w:ascii="GHEA Grapalat" w:hAnsi="GHEA Grapalat"/>
                <w:i/>
                <w:sz w:val="20"/>
                <w:szCs w:val="20"/>
                <w:lang w:eastAsia="en-US" w:bidi="ar-SA"/>
              </w:rPr>
            </w:pPr>
            <w:r w:rsidRPr="00AB39E8">
              <w:rPr>
                <w:rFonts w:ascii="GHEA Grapalat" w:hAnsi="GHEA Grapalat"/>
                <w:i/>
                <w:sz w:val="20"/>
                <w:szCs w:val="20"/>
                <w:lang w:eastAsia="en-US" w:bidi="ar-SA"/>
              </w:rPr>
              <w:t>Акба кредит агрикол банк</w:t>
            </w:r>
          </w:p>
          <w:p w:rsidR="00843B17" w:rsidRPr="000F7571" w:rsidRDefault="00843B17" w:rsidP="00843B17">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Pr="00AB39E8">
              <w:rPr>
                <w:rFonts w:ascii="GHEA Grapalat" w:hAnsi="GHEA Grapalat"/>
                <w:sz w:val="20"/>
                <w:szCs w:val="20"/>
                <w:lang w:val="hy-AM" w:eastAsia="en-US" w:bidi="ar-SA"/>
              </w:rPr>
              <w:t xml:space="preserve"> </w:t>
            </w:r>
            <w:r w:rsidRPr="00843B17">
              <w:rPr>
                <w:rFonts w:ascii="GHEA Grapalat" w:eastAsia="Calibri" w:hAnsi="GHEA Grapalat"/>
                <w:color w:val="000000"/>
                <w:sz w:val="20"/>
                <w:szCs w:val="20"/>
                <w:lang w:val="hy-AM" w:eastAsia="en-US" w:bidi="ar-SA"/>
              </w:rPr>
              <w:t>04</w:t>
            </w:r>
            <w:r w:rsidRPr="00843B17">
              <w:rPr>
                <w:rFonts w:ascii="GHEA Grapalat" w:eastAsia="Calibri" w:hAnsi="GHEA Grapalat"/>
                <w:color w:val="000000"/>
                <w:sz w:val="20"/>
                <w:szCs w:val="20"/>
                <w:lang w:val="en-US" w:eastAsia="en-US" w:bidi="ar-SA"/>
              </w:rPr>
              <w:t>103231</w:t>
            </w:r>
            <w:r w:rsidRPr="00843B17">
              <w:rPr>
                <w:rFonts w:ascii="Calibri" w:eastAsia="Calibri" w:hAnsi="Calibri"/>
                <w:color w:val="000000"/>
                <w:sz w:val="27"/>
                <w:szCs w:val="27"/>
                <w:lang w:val="hy-AM" w:eastAsia="en-US" w:bidi="ar-SA"/>
              </w:rPr>
              <w:t xml:space="preserve">  </w:t>
            </w:r>
          </w:p>
          <w:p w:rsidR="00843B17" w:rsidRPr="000F7571" w:rsidRDefault="00843B17" w:rsidP="00843B17">
            <w:pPr>
              <w:widowControl w:val="0"/>
              <w:jc w:val="center"/>
              <w:rPr>
                <w:rFonts w:ascii="GHEA Grapalat" w:hAnsi="GHEA Grapalat"/>
                <w:i/>
                <w:sz w:val="20"/>
                <w:szCs w:val="20"/>
                <w:lang w:eastAsia="en-US" w:bidi="ar-SA"/>
              </w:rPr>
            </w:pPr>
          </w:p>
          <w:p w:rsidR="00843B17" w:rsidRPr="006D6687" w:rsidRDefault="00843B17" w:rsidP="00843B17">
            <w:pPr>
              <w:widowControl w:val="0"/>
              <w:jc w:val="center"/>
              <w:rPr>
                <w:rFonts w:ascii="GHEA Grapalat" w:hAnsi="GHEA Grapalat"/>
                <w:lang w:val="en-US"/>
              </w:rPr>
            </w:pPr>
            <w:r w:rsidRPr="006D6687">
              <w:rPr>
                <w:rFonts w:ascii="GHEA Grapalat" w:hAnsi="GHEA Grapalat"/>
                <w:lang w:val="en-US"/>
              </w:rPr>
              <w:t>__________________</w:t>
            </w:r>
          </w:p>
          <w:p w:rsidR="00843B17" w:rsidRPr="006D6687" w:rsidRDefault="00843B17" w:rsidP="00843B17">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843B17" w:rsidRPr="006D6687" w:rsidRDefault="00843B17" w:rsidP="00843B17">
            <w:pPr>
              <w:widowControl w:val="0"/>
              <w:spacing w:after="160"/>
              <w:jc w:val="center"/>
              <w:rPr>
                <w:rFonts w:ascii="GHEA Grapalat" w:hAnsi="GHEA Grapalat"/>
              </w:rPr>
            </w:pPr>
            <w:r w:rsidRPr="006D6687">
              <w:rPr>
                <w:rFonts w:ascii="GHEA Grapalat" w:hAnsi="GHEA Grapalat"/>
              </w:rPr>
              <w:t>М. П.</w:t>
            </w:r>
          </w:p>
        </w:tc>
        <w:tc>
          <w:tcPr>
            <w:tcW w:w="760" w:type="dxa"/>
          </w:tcPr>
          <w:p w:rsidR="00843B17" w:rsidRPr="006D6687" w:rsidRDefault="00843B17" w:rsidP="00843B17">
            <w:pPr>
              <w:widowControl w:val="0"/>
              <w:spacing w:after="160"/>
              <w:jc w:val="center"/>
              <w:rPr>
                <w:rFonts w:ascii="GHEA Grapalat" w:hAnsi="GHEA Grapalat"/>
              </w:rPr>
            </w:pPr>
          </w:p>
        </w:tc>
        <w:tc>
          <w:tcPr>
            <w:tcW w:w="4343" w:type="dxa"/>
          </w:tcPr>
          <w:p w:rsidR="00843B17" w:rsidRPr="006D6687" w:rsidRDefault="00843B17" w:rsidP="00843B17">
            <w:pPr>
              <w:widowControl w:val="0"/>
              <w:spacing w:after="160"/>
              <w:jc w:val="center"/>
              <w:rPr>
                <w:rFonts w:ascii="GHEA Grapalat" w:hAnsi="GHEA Grapalat"/>
                <w:b/>
                <w:lang w:val="en-US"/>
              </w:rPr>
            </w:pPr>
          </w:p>
          <w:p w:rsidR="00843B17" w:rsidRPr="006D6687" w:rsidRDefault="00843B17" w:rsidP="00843B17">
            <w:pPr>
              <w:widowControl w:val="0"/>
              <w:spacing w:after="160"/>
              <w:jc w:val="center"/>
              <w:rPr>
                <w:rFonts w:ascii="GHEA Grapalat" w:hAnsi="GHEA Grapalat" w:cs="Sylfaen"/>
                <w:b/>
                <w:bCs/>
              </w:rPr>
            </w:pPr>
            <w:r w:rsidRPr="006D6687">
              <w:rPr>
                <w:rFonts w:ascii="GHEA Grapalat" w:hAnsi="GHEA Grapalat"/>
                <w:b/>
              </w:rPr>
              <w:t>ПРОДАВЕЦ</w:t>
            </w: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r w:rsidRPr="006D6687">
              <w:rPr>
                <w:rFonts w:ascii="GHEA Grapalat" w:hAnsi="GHEA Grapalat"/>
                <w:lang w:val="en-US"/>
              </w:rPr>
              <w:t>______________________</w:t>
            </w:r>
          </w:p>
          <w:p w:rsidR="00843B17" w:rsidRPr="006D6687" w:rsidRDefault="00843B17" w:rsidP="00843B17">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843B17" w:rsidRPr="006D6687" w:rsidRDefault="00843B17" w:rsidP="00843B17">
            <w:pPr>
              <w:widowControl w:val="0"/>
              <w:spacing w:after="160"/>
              <w:jc w:val="center"/>
              <w:rPr>
                <w:rFonts w:ascii="GHEA Grapalat" w:hAnsi="GHEA Grapalat"/>
              </w:rPr>
            </w:pPr>
            <w:r w:rsidRPr="006D6687">
              <w:rPr>
                <w:rFonts w:ascii="GHEA Grapalat" w:hAnsi="GHEA Grapalat"/>
              </w:rPr>
              <w:t>М. П.</w:t>
            </w:r>
          </w:p>
        </w:tc>
      </w:tr>
    </w:tbl>
    <w:p w:rsidR="00FE6DF7" w:rsidRPr="006D6687" w:rsidRDefault="00FE6DF7" w:rsidP="00B46D58">
      <w:pPr>
        <w:widowControl w:val="0"/>
        <w:jc w:val="both"/>
        <w:rPr>
          <w:rFonts w:ascii="GHEA Grapalat" w:hAnsi="GHEA Grapalat"/>
          <w:lang w:val="en-US"/>
        </w:r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30"/>
        <w:gridCol w:w="2542"/>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C3425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530"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542"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C3425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530" w:type="dxa"/>
          </w:tcPr>
          <w:p w:rsidR="00071D1C" w:rsidRPr="006D6687" w:rsidRDefault="00071D1C" w:rsidP="00B46D58">
            <w:pPr>
              <w:widowControl w:val="0"/>
              <w:jc w:val="center"/>
              <w:rPr>
                <w:rFonts w:ascii="GHEA Grapalat" w:hAnsi="GHEA Grapalat"/>
                <w:sz w:val="16"/>
                <w:szCs w:val="16"/>
              </w:rPr>
            </w:pPr>
          </w:p>
        </w:tc>
        <w:tc>
          <w:tcPr>
            <w:tcW w:w="2542"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B53DAF" w:rsidRPr="006D6687" w:rsidTr="00C23D7A">
        <w:trPr>
          <w:trHeight w:val="404"/>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1</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15811100</w:t>
            </w:r>
          </w:p>
        </w:tc>
        <w:tc>
          <w:tcPr>
            <w:tcW w:w="2542" w:type="dxa"/>
            <w:vAlign w:val="center"/>
          </w:tcPr>
          <w:p w:rsidR="00B53DAF" w:rsidRPr="00671C28" w:rsidRDefault="00B53DAF" w:rsidP="00B53DAF">
            <w:pPr>
              <w:pStyle w:val="HTML"/>
              <w:jc w:val="center"/>
              <w:rPr>
                <w:sz w:val="18"/>
                <w:szCs w:val="18"/>
              </w:rPr>
            </w:pPr>
            <w:r w:rsidRPr="00671C28">
              <w:rPr>
                <w:sz w:val="18"/>
                <w:szCs w:val="18"/>
              </w:rPr>
              <w:t>хлеб</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210"/>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2</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15800000</w:t>
            </w:r>
          </w:p>
        </w:tc>
        <w:tc>
          <w:tcPr>
            <w:tcW w:w="2542" w:type="dxa"/>
            <w:vAlign w:val="center"/>
          </w:tcPr>
          <w:p w:rsidR="00B53DAF" w:rsidRPr="00671C28" w:rsidRDefault="00B53DAF" w:rsidP="00B53DAF">
            <w:pPr>
              <w:pStyle w:val="HTML"/>
              <w:jc w:val="center"/>
              <w:rPr>
                <w:sz w:val="18"/>
                <w:szCs w:val="18"/>
              </w:rPr>
            </w:pPr>
            <w:r w:rsidRPr="00671C28">
              <w:rPr>
                <w:sz w:val="18"/>
                <w:szCs w:val="18"/>
              </w:rPr>
              <w:t xml:space="preserve">Печенье  Приянк </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215"/>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3</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15612180</w:t>
            </w:r>
          </w:p>
        </w:tc>
        <w:tc>
          <w:tcPr>
            <w:tcW w:w="2542" w:type="dxa"/>
            <w:vAlign w:val="center"/>
          </w:tcPr>
          <w:p w:rsidR="00B53DAF" w:rsidRPr="00671C28" w:rsidRDefault="00B53DAF" w:rsidP="00B53DAF">
            <w:pPr>
              <w:pStyle w:val="HTML"/>
              <w:jc w:val="center"/>
              <w:rPr>
                <w:sz w:val="18"/>
                <w:szCs w:val="18"/>
              </w:rPr>
            </w:pPr>
            <w:r w:rsidRPr="00671C28">
              <w:rPr>
                <w:sz w:val="18"/>
                <w:szCs w:val="18"/>
              </w:rPr>
              <w:t>Мука пшеничная высокого качества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235"/>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4</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15851100</w:t>
            </w:r>
          </w:p>
        </w:tc>
        <w:tc>
          <w:tcPr>
            <w:tcW w:w="2542" w:type="dxa"/>
            <w:vAlign w:val="center"/>
          </w:tcPr>
          <w:p w:rsidR="00B53DAF" w:rsidRPr="00671C28" w:rsidRDefault="00B53DAF" w:rsidP="00B53DAF">
            <w:pPr>
              <w:pStyle w:val="HTML"/>
              <w:jc w:val="center"/>
              <w:rPr>
                <w:sz w:val="18"/>
                <w:szCs w:val="18"/>
              </w:rPr>
            </w:pPr>
            <w:r w:rsidRPr="00671C28">
              <w:rPr>
                <w:sz w:val="18"/>
                <w:szCs w:val="18"/>
              </w:rPr>
              <w:t>макаронные изделия</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241"/>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5</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15831100</w:t>
            </w:r>
          </w:p>
        </w:tc>
        <w:tc>
          <w:tcPr>
            <w:tcW w:w="2542" w:type="dxa"/>
            <w:vAlign w:val="center"/>
          </w:tcPr>
          <w:p w:rsidR="00B53DAF" w:rsidRPr="00671C28" w:rsidRDefault="00B53DAF" w:rsidP="00B53DAF">
            <w:pPr>
              <w:pStyle w:val="HTML"/>
              <w:jc w:val="center"/>
              <w:rPr>
                <w:sz w:val="18"/>
                <w:szCs w:val="18"/>
              </w:rPr>
            </w:pPr>
            <w:r w:rsidRPr="00671C28">
              <w:rPr>
                <w:sz w:val="18"/>
                <w:szCs w:val="18"/>
              </w:rPr>
              <w:t>сахар</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404"/>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6</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15530000</w:t>
            </w:r>
          </w:p>
        </w:tc>
        <w:tc>
          <w:tcPr>
            <w:tcW w:w="2542" w:type="dxa"/>
            <w:vAlign w:val="center"/>
          </w:tcPr>
          <w:p w:rsidR="00B53DAF" w:rsidRPr="00671C28" w:rsidRDefault="00B53DAF" w:rsidP="00B53DAF">
            <w:pPr>
              <w:pStyle w:val="HTML"/>
              <w:jc w:val="center"/>
              <w:rPr>
                <w:sz w:val="18"/>
                <w:szCs w:val="18"/>
              </w:rPr>
            </w:pPr>
            <w:r w:rsidRPr="00671C28">
              <w:rPr>
                <w:sz w:val="18"/>
                <w:szCs w:val="18"/>
              </w:rPr>
              <w:t>Сливочный масло</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404"/>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7</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15421100</w:t>
            </w:r>
          </w:p>
        </w:tc>
        <w:tc>
          <w:tcPr>
            <w:tcW w:w="2542" w:type="dxa"/>
            <w:vAlign w:val="center"/>
          </w:tcPr>
          <w:p w:rsidR="00B53DAF" w:rsidRPr="00671C28" w:rsidRDefault="00B53DAF" w:rsidP="00B53DAF">
            <w:pPr>
              <w:pStyle w:val="HTML"/>
              <w:jc w:val="center"/>
              <w:rPr>
                <w:sz w:val="18"/>
                <w:szCs w:val="18"/>
              </w:rPr>
            </w:pPr>
            <w:r w:rsidRPr="00671C28">
              <w:rPr>
                <w:sz w:val="18"/>
                <w:szCs w:val="18"/>
              </w:rPr>
              <w:t>Подсолнечное масло</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268"/>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8</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15614200</w:t>
            </w:r>
          </w:p>
        </w:tc>
        <w:tc>
          <w:tcPr>
            <w:tcW w:w="2542" w:type="dxa"/>
            <w:vAlign w:val="center"/>
          </w:tcPr>
          <w:p w:rsidR="00B53DAF" w:rsidRPr="00671C28" w:rsidRDefault="00B53DAF" w:rsidP="00B53DAF">
            <w:pPr>
              <w:pStyle w:val="HTML"/>
              <w:jc w:val="center"/>
              <w:rPr>
                <w:sz w:val="18"/>
                <w:szCs w:val="18"/>
              </w:rPr>
            </w:pPr>
            <w:r w:rsidRPr="00671C28">
              <w:rPr>
                <w:sz w:val="18"/>
                <w:szCs w:val="18"/>
              </w:rPr>
              <w:t>рис</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46"/>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9</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15616000</w:t>
            </w:r>
          </w:p>
        </w:tc>
        <w:tc>
          <w:tcPr>
            <w:tcW w:w="2542" w:type="dxa"/>
            <w:vAlign w:val="center"/>
          </w:tcPr>
          <w:p w:rsidR="00B53DAF" w:rsidRPr="00671C28" w:rsidRDefault="00B53DAF" w:rsidP="00B53DAF">
            <w:pPr>
              <w:pStyle w:val="HTML"/>
              <w:jc w:val="center"/>
              <w:rPr>
                <w:sz w:val="18"/>
                <w:szCs w:val="18"/>
              </w:rPr>
            </w:pPr>
            <w:r w:rsidRPr="00671C28">
              <w:rPr>
                <w:sz w:val="18"/>
                <w:szCs w:val="18"/>
              </w:rPr>
              <w:t>гречиха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70"/>
          <w:jc w:val="center"/>
        </w:trPr>
        <w:tc>
          <w:tcPr>
            <w:tcW w:w="1547" w:type="dxa"/>
            <w:vAlign w:val="center"/>
          </w:tcPr>
          <w:p w:rsidR="00B53DAF" w:rsidRPr="00062072" w:rsidRDefault="00B53DAF" w:rsidP="00B53DAF">
            <w:pPr>
              <w:jc w:val="center"/>
              <w:rPr>
                <w:rFonts w:ascii="Sylfaen" w:hAnsi="Sylfaen" w:cs="Arial LatArm"/>
                <w:b/>
                <w:iCs/>
                <w:sz w:val="18"/>
                <w:szCs w:val="18"/>
              </w:rPr>
            </w:pPr>
            <w:r w:rsidRPr="00062072">
              <w:rPr>
                <w:rFonts w:ascii="Sylfaen" w:hAnsi="Sylfaen" w:cs="Arial LatArm"/>
                <w:b/>
                <w:iCs/>
                <w:sz w:val="18"/>
                <w:szCs w:val="18"/>
              </w:rPr>
              <w:t>10</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15331153</w:t>
            </w:r>
          </w:p>
        </w:tc>
        <w:tc>
          <w:tcPr>
            <w:tcW w:w="2542" w:type="dxa"/>
            <w:vAlign w:val="center"/>
          </w:tcPr>
          <w:p w:rsidR="00B53DAF" w:rsidRPr="00671C28" w:rsidRDefault="00B53DAF" w:rsidP="00B53DAF">
            <w:pPr>
              <w:pStyle w:val="HTML"/>
              <w:jc w:val="center"/>
              <w:rPr>
                <w:sz w:val="18"/>
                <w:szCs w:val="18"/>
              </w:rPr>
            </w:pPr>
            <w:r w:rsidRPr="00671C28">
              <w:rPr>
                <w:sz w:val="18"/>
                <w:szCs w:val="18"/>
              </w:rPr>
              <w:t>чечевица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404"/>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lastRenderedPageBreak/>
              <w:t>11</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15331154</w:t>
            </w:r>
          </w:p>
        </w:tc>
        <w:tc>
          <w:tcPr>
            <w:tcW w:w="2542" w:type="dxa"/>
            <w:vAlign w:val="center"/>
          </w:tcPr>
          <w:p w:rsidR="00B53DAF" w:rsidRPr="00671C28" w:rsidRDefault="00B53DAF" w:rsidP="00B53DAF">
            <w:pPr>
              <w:pStyle w:val="HTML"/>
              <w:jc w:val="center"/>
              <w:rPr>
                <w:sz w:val="18"/>
                <w:szCs w:val="18"/>
              </w:rPr>
            </w:pPr>
            <w:r w:rsidRPr="00671C28">
              <w:rPr>
                <w:sz w:val="18"/>
                <w:szCs w:val="18"/>
              </w:rPr>
              <w:t>тромб</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404"/>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12</w:t>
            </w:r>
          </w:p>
        </w:tc>
        <w:tc>
          <w:tcPr>
            <w:tcW w:w="1530" w:type="dxa"/>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15331151</w:t>
            </w:r>
          </w:p>
        </w:tc>
        <w:tc>
          <w:tcPr>
            <w:tcW w:w="2542" w:type="dxa"/>
            <w:vAlign w:val="center"/>
          </w:tcPr>
          <w:p w:rsidR="00B53DAF" w:rsidRPr="00671C28" w:rsidRDefault="00B53DAF" w:rsidP="00B53DAF">
            <w:pPr>
              <w:pStyle w:val="HTML"/>
              <w:jc w:val="center"/>
              <w:rPr>
                <w:sz w:val="18"/>
                <w:szCs w:val="18"/>
              </w:rPr>
            </w:pPr>
            <w:r w:rsidRPr="00671C28">
              <w:rPr>
                <w:sz w:val="18"/>
                <w:szCs w:val="18"/>
              </w:rPr>
              <w:t>Штучное  бобов</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88"/>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13</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15617000</w:t>
            </w:r>
          </w:p>
        </w:tc>
        <w:tc>
          <w:tcPr>
            <w:tcW w:w="2542" w:type="dxa"/>
            <w:vAlign w:val="center"/>
          </w:tcPr>
          <w:p w:rsidR="00B53DAF" w:rsidRPr="00671C28" w:rsidRDefault="00B53DAF" w:rsidP="00B53DAF">
            <w:pPr>
              <w:pStyle w:val="HTML"/>
              <w:jc w:val="center"/>
              <w:rPr>
                <w:sz w:val="18"/>
                <w:szCs w:val="18"/>
              </w:rPr>
            </w:pPr>
            <w:r w:rsidRPr="00671C28">
              <w:rPr>
                <w:sz w:val="18"/>
                <w:szCs w:val="18"/>
              </w:rPr>
              <w:t>Мука из пшеничны</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14</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15331174</w:t>
            </w:r>
          </w:p>
        </w:tc>
        <w:tc>
          <w:tcPr>
            <w:tcW w:w="2542" w:type="dxa"/>
            <w:vAlign w:val="center"/>
          </w:tcPr>
          <w:p w:rsidR="00B53DAF" w:rsidRPr="00671C28" w:rsidRDefault="00B53DAF" w:rsidP="00B53DAF">
            <w:pPr>
              <w:pStyle w:val="HTML"/>
              <w:jc w:val="center"/>
              <w:rPr>
                <w:sz w:val="18"/>
                <w:szCs w:val="18"/>
              </w:rPr>
            </w:pPr>
            <w:r w:rsidRPr="00671C28">
              <w:rPr>
                <w:sz w:val="18"/>
                <w:szCs w:val="18"/>
              </w:rPr>
              <w:t>Томатная паста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15</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15321200</w:t>
            </w:r>
          </w:p>
        </w:tc>
        <w:tc>
          <w:tcPr>
            <w:tcW w:w="2542" w:type="dxa"/>
            <w:vAlign w:val="center"/>
          </w:tcPr>
          <w:p w:rsidR="00B53DAF" w:rsidRPr="00671C28" w:rsidRDefault="00B53DAF" w:rsidP="00B53DAF">
            <w:pPr>
              <w:pStyle w:val="HTML"/>
              <w:jc w:val="center"/>
              <w:rPr>
                <w:sz w:val="18"/>
                <w:szCs w:val="18"/>
              </w:rPr>
            </w:pPr>
            <w:r w:rsidRPr="00671C28">
              <w:rPr>
                <w:sz w:val="18"/>
                <w:szCs w:val="18"/>
              </w:rPr>
              <w:t>Кисел из фруктов</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16</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15111130</w:t>
            </w:r>
          </w:p>
        </w:tc>
        <w:tc>
          <w:tcPr>
            <w:tcW w:w="2542" w:type="dxa"/>
            <w:vAlign w:val="center"/>
          </w:tcPr>
          <w:p w:rsidR="00B53DAF" w:rsidRPr="00671C28" w:rsidRDefault="00B53DAF" w:rsidP="00B53DAF">
            <w:pPr>
              <w:pStyle w:val="HTML"/>
              <w:jc w:val="center"/>
              <w:rPr>
                <w:sz w:val="18"/>
                <w:szCs w:val="18"/>
              </w:rPr>
            </w:pPr>
            <w:r w:rsidRPr="00671C28">
              <w:rPr>
                <w:sz w:val="18"/>
                <w:szCs w:val="18"/>
              </w:rPr>
              <w:t>говяжья местная кость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17</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15112150</w:t>
            </w:r>
          </w:p>
        </w:tc>
        <w:tc>
          <w:tcPr>
            <w:tcW w:w="2542" w:type="dxa"/>
            <w:vAlign w:val="center"/>
          </w:tcPr>
          <w:p w:rsidR="00B53DAF" w:rsidRPr="00671C28" w:rsidRDefault="00B53DAF" w:rsidP="00B53DAF">
            <w:pPr>
              <w:pStyle w:val="HTML"/>
              <w:jc w:val="center"/>
              <w:rPr>
                <w:sz w:val="18"/>
                <w:szCs w:val="18"/>
              </w:rPr>
            </w:pPr>
            <w:r w:rsidRPr="00671C28">
              <w:rPr>
                <w:sz w:val="18"/>
                <w:szCs w:val="18"/>
              </w:rPr>
              <w:t>Цыплята, локально целые</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18</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15540000</w:t>
            </w:r>
          </w:p>
        </w:tc>
        <w:tc>
          <w:tcPr>
            <w:tcW w:w="2542" w:type="dxa"/>
            <w:vAlign w:val="center"/>
          </w:tcPr>
          <w:p w:rsidR="00B53DAF" w:rsidRPr="00671C28" w:rsidRDefault="00B53DAF" w:rsidP="00B53DAF">
            <w:pPr>
              <w:pStyle w:val="HTML"/>
              <w:jc w:val="center"/>
              <w:rPr>
                <w:sz w:val="18"/>
                <w:szCs w:val="18"/>
              </w:rPr>
            </w:pPr>
            <w:r w:rsidRPr="00671C28">
              <w:rPr>
                <w:sz w:val="18"/>
                <w:szCs w:val="18"/>
              </w:rPr>
              <w:t>сыр</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19</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15511200</w:t>
            </w:r>
          </w:p>
        </w:tc>
        <w:tc>
          <w:tcPr>
            <w:tcW w:w="2542" w:type="dxa"/>
            <w:vAlign w:val="center"/>
          </w:tcPr>
          <w:p w:rsidR="00B53DAF" w:rsidRPr="00671C28" w:rsidRDefault="00B53DAF" w:rsidP="00B53DAF">
            <w:pPr>
              <w:pStyle w:val="HTML"/>
              <w:jc w:val="center"/>
              <w:rPr>
                <w:sz w:val="18"/>
                <w:szCs w:val="18"/>
              </w:rPr>
            </w:pPr>
            <w:r w:rsidRPr="00671C28">
              <w:rPr>
                <w:sz w:val="18"/>
                <w:szCs w:val="18"/>
              </w:rPr>
              <w:t>Пастеризованное молоко</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20</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15510000</w:t>
            </w:r>
          </w:p>
        </w:tc>
        <w:tc>
          <w:tcPr>
            <w:tcW w:w="2542" w:type="dxa"/>
            <w:vAlign w:val="center"/>
          </w:tcPr>
          <w:p w:rsidR="00B53DAF" w:rsidRPr="00671C28" w:rsidRDefault="00B53DAF" w:rsidP="00B53DAF">
            <w:pPr>
              <w:pStyle w:val="HTML"/>
              <w:jc w:val="center"/>
              <w:rPr>
                <w:sz w:val="18"/>
                <w:szCs w:val="18"/>
              </w:rPr>
            </w:pPr>
            <w:r w:rsidRPr="00671C28">
              <w:rPr>
                <w:sz w:val="18"/>
                <w:szCs w:val="18"/>
              </w:rPr>
              <w:t>Сметана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21</w:t>
            </w:r>
          </w:p>
        </w:tc>
        <w:tc>
          <w:tcPr>
            <w:tcW w:w="1530" w:type="dxa"/>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15542100</w:t>
            </w:r>
          </w:p>
        </w:tc>
        <w:tc>
          <w:tcPr>
            <w:tcW w:w="2542" w:type="dxa"/>
            <w:vAlign w:val="center"/>
          </w:tcPr>
          <w:p w:rsidR="00B53DAF" w:rsidRPr="00671C28" w:rsidRDefault="00B53DAF" w:rsidP="00B53DAF">
            <w:pPr>
              <w:pStyle w:val="HTML"/>
              <w:jc w:val="center"/>
              <w:rPr>
                <w:sz w:val="18"/>
                <w:szCs w:val="18"/>
              </w:rPr>
            </w:pPr>
            <w:r w:rsidRPr="00671C28">
              <w:rPr>
                <w:sz w:val="18"/>
                <w:szCs w:val="18"/>
              </w:rPr>
              <w:t>творог</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22</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15551600</w:t>
            </w:r>
          </w:p>
        </w:tc>
        <w:tc>
          <w:tcPr>
            <w:tcW w:w="2542" w:type="dxa"/>
            <w:vAlign w:val="center"/>
          </w:tcPr>
          <w:p w:rsidR="00B53DAF" w:rsidRPr="00671C28" w:rsidRDefault="00B53DAF" w:rsidP="00B53DAF">
            <w:pPr>
              <w:pStyle w:val="HTML"/>
              <w:jc w:val="center"/>
              <w:rPr>
                <w:sz w:val="18"/>
                <w:szCs w:val="18"/>
              </w:rPr>
            </w:pPr>
            <w:r w:rsidRPr="00671C28">
              <w:rPr>
                <w:sz w:val="18"/>
                <w:szCs w:val="18"/>
              </w:rPr>
              <w:t>Мацун</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23</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158215000</w:t>
            </w:r>
          </w:p>
        </w:tc>
        <w:tc>
          <w:tcPr>
            <w:tcW w:w="2542" w:type="dxa"/>
            <w:vAlign w:val="center"/>
          </w:tcPr>
          <w:p w:rsidR="00B53DAF" w:rsidRPr="00671C28" w:rsidRDefault="00B53DAF" w:rsidP="00B53DAF">
            <w:pPr>
              <w:pStyle w:val="HTML"/>
              <w:jc w:val="center"/>
              <w:rPr>
                <w:sz w:val="18"/>
                <w:szCs w:val="18"/>
              </w:rPr>
            </w:pPr>
            <w:r w:rsidRPr="00671C28">
              <w:rPr>
                <w:sz w:val="18"/>
                <w:szCs w:val="18"/>
              </w:rPr>
              <w:t>овсяное печенье</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24</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158215000</w:t>
            </w:r>
          </w:p>
        </w:tc>
        <w:tc>
          <w:tcPr>
            <w:tcW w:w="2542" w:type="dxa"/>
            <w:vAlign w:val="center"/>
          </w:tcPr>
          <w:p w:rsidR="00B53DAF" w:rsidRPr="00B53DAF" w:rsidRDefault="00B53DAF" w:rsidP="00B53DAF">
            <w:pPr>
              <w:pStyle w:val="HTML"/>
              <w:jc w:val="center"/>
              <w:rPr>
                <w:sz w:val="18"/>
                <w:szCs w:val="18"/>
                <w:lang w:val="en-US"/>
              </w:rPr>
            </w:pPr>
            <w:r w:rsidRPr="00671C28">
              <w:rPr>
                <w:sz w:val="18"/>
                <w:szCs w:val="18"/>
              </w:rPr>
              <w:t xml:space="preserve"> Печенье</w:t>
            </w:r>
            <w:r>
              <w:rPr>
                <w:sz w:val="18"/>
                <w:szCs w:val="18"/>
                <w:lang w:val="en-US"/>
              </w:rPr>
              <w:t xml:space="preserve"> вафли </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25</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 xml:space="preserve"> 158411000</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lang w:val="en-US"/>
              </w:rPr>
              <w:t xml:space="preserve">Какао </w:t>
            </w:r>
            <w:r w:rsidRPr="00671C28">
              <w:rPr>
                <w:sz w:val="18"/>
                <w:szCs w:val="18"/>
              </w:rPr>
              <w:t xml:space="preserve"> </w:t>
            </w:r>
            <w:r w:rsidRPr="00671C28">
              <w:rPr>
                <w:sz w:val="18"/>
                <w:szCs w:val="18"/>
                <w:lang w:val="en-US"/>
              </w:rPr>
              <w:t xml:space="preserve"> </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26</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155116000</w:t>
            </w:r>
          </w:p>
        </w:tc>
        <w:tc>
          <w:tcPr>
            <w:tcW w:w="2542" w:type="dxa"/>
            <w:vAlign w:val="center"/>
          </w:tcPr>
          <w:p w:rsidR="00B53DAF" w:rsidRPr="00671C28" w:rsidRDefault="00B53DAF" w:rsidP="00B53DAF">
            <w:pPr>
              <w:pStyle w:val="HTML"/>
              <w:rPr>
                <w:sz w:val="18"/>
                <w:szCs w:val="18"/>
                <w:lang w:val="en-US"/>
              </w:rPr>
            </w:pPr>
            <w:r w:rsidRPr="00671C28">
              <w:rPr>
                <w:sz w:val="18"/>
                <w:szCs w:val="18"/>
              </w:rPr>
              <w:t>Молоко сгущенное</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27</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15864100</w:t>
            </w:r>
          </w:p>
        </w:tc>
        <w:tc>
          <w:tcPr>
            <w:tcW w:w="2542" w:type="dxa"/>
            <w:vAlign w:val="center"/>
          </w:tcPr>
          <w:p w:rsidR="00B53DAF" w:rsidRPr="00671C28" w:rsidRDefault="00B53DAF" w:rsidP="00B53DAF">
            <w:pPr>
              <w:pStyle w:val="HTML"/>
              <w:jc w:val="center"/>
              <w:rPr>
                <w:sz w:val="18"/>
                <w:szCs w:val="18"/>
                <w:lang w:val="en-US"/>
              </w:rPr>
            </w:pPr>
            <w:r w:rsidRPr="00671C28">
              <w:rPr>
                <w:rFonts w:ascii="GHEA Grapalat" w:hAnsi="GHEA Grapalat" w:cs="Calibri"/>
                <w:bCs/>
                <w:sz w:val="18"/>
                <w:szCs w:val="18"/>
                <w:lang w:val="hy-AM"/>
              </w:rPr>
              <w:t>чай</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28</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158724000</w:t>
            </w:r>
          </w:p>
        </w:tc>
        <w:tc>
          <w:tcPr>
            <w:tcW w:w="2542" w:type="dxa"/>
            <w:vAlign w:val="center"/>
          </w:tcPr>
          <w:p w:rsidR="00B53DAF" w:rsidRPr="00671C28" w:rsidRDefault="00B53DAF" w:rsidP="00B53DAF">
            <w:pPr>
              <w:pStyle w:val="HTML"/>
              <w:jc w:val="center"/>
              <w:rPr>
                <w:sz w:val="18"/>
                <w:szCs w:val="18"/>
              </w:rPr>
            </w:pPr>
            <w:r w:rsidRPr="00671C28">
              <w:rPr>
                <w:sz w:val="18"/>
                <w:szCs w:val="18"/>
              </w:rPr>
              <w:t>Соль для еды</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29</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158722000</w:t>
            </w:r>
          </w:p>
        </w:tc>
        <w:tc>
          <w:tcPr>
            <w:tcW w:w="2542" w:type="dxa"/>
            <w:vAlign w:val="center"/>
          </w:tcPr>
          <w:p w:rsidR="00B53DAF" w:rsidRPr="00671C28" w:rsidRDefault="00B53DAF" w:rsidP="00B53DAF">
            <w:pPr>
              <w:pStyle w:val="HTML"/>
              <w:jc w:val="center"/>
              <w:rPr>
                <w:sz w:val="18"/>
                <w:szCs w:val="18"/>
              </w:rPr>
            </w:pPr>
            <w:r w:rsidRPr="00671C28">
              <w:rPr>
                <w:sz w:val="18"/>
                <w:szCs w:val="18"/>
              </w:rPr>
              <w:t>специи с лимонной солью</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30</w:t>
            </w:r>
          </w:p>
        </w:tc>
        <w:tc>
          <w:tcPr>
            <w:tcW w:w="1530" w:type="dxa"/>
            <w:vAlign w:val="center"/>
          </w:tcPr>
          <w:p w:rsidR="00B53DAF" w:rsidRPr="00341807" w:rsidRDefault="00B53DAF" w:rsidP="00B53DAF">
            <w:pPr>
              <w:jc w:val="center"/>
              <w:rPr>
                <w:rFonts w:ascii="GHEA Grapalat" w:hAnsi="GHEA Grapalat"/>
                <w:sz w:val="18"/>
                <w:szCs w:val="18"/>
              </w:rPr>
            </w:pPr>
            <w:r>
              <w:rPr>
                <w:rFonts w:ascii="GHEA Grapalat" w:hAnsi="GHEA Grapalat"/>
                <w:sz w:val="18"/>
                <w:szCs w:val="18"/>
              </w:rPr>
              <w:t>158712570</w:t>
            </w:r>
          </w:p>
        </w:tc>
        <w:tc>
          <w:tcPr>
            <w:tcW w:w="2542" w:type="dxa"/>
            <w:vAlign w:val="center"/>
          </w:tcPr>
          <w:p w:rsidR="00B53DAF" w:rsidRPr="00671C28" w:rsidRDefault="00B53DAF" w:rsidP="00B53DAF">
            <w:pPr>
              <w:pStyle w:val="HTML"/>
              <w:jc w:val="center"/>
              <w:rPr>
                <w:sz w:val="18"/>
                <w:szCs w:val="18"/>
              </w:rPr>
            </w:pPr>
            <w:r w:rsidRPr="00671C28">
              <w:rPr>
                <w:sz w:val="18"/>
                <w:szCs w:val="18"/>
              </w:rPr>
              <w:t>сладкие специи</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31</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03221115</w:t>
            </w:r>
          </w:p>
        </w:tc>
        <w:tc>
          <w:tcPr>
            <w:tcW w:w="2542" w:type="dxa"/>
            <w:vAlign w:val="center"/>
          </w:tcPr>
          <w:p w:rsidR="00B53DAF" w:rsidRPr="00671C28" w:rsidRDefault="00B53DAF" w:rsidP="00B53DAF">
            <w:pPr>
              <w:pStyle w:val="HTML"/>
              <w:jc w:val="center"/>
              <w:rPr>
                <w:sz w:val="18"/>
                <w:szCs w:val="18"/>
              </w:rPr>
            </w:pPr>
            <w:r w:rsidRPr="00671C28">
              <w:rPr>
                <w:sz w:val="18"/>
                <w:szCs w:val="18"/>
              </w:rPr>
              <w:t>капуста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32</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15311100</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rPr>
              <w:t>Карто</w:t>
            </w:r>
          </w:p>
          <w:p w:rsidR="00B53DAF" w:rsidRPr="00671C28" w:rsidRDefault="00B53DAF" w:rsidP="00B53DAF">
            <w:pPr>
              <w:pStyle w:val="HTML"/>
              <w:jc w:val="center"/>
              <w:rPr>
                <w:sz w:val="18"/>
                <w:szCs w:val="18"/>
              </w:rPr>
            </w:pPr>
            <w:r w:rsidRPr="00671C28">
              <w:rPr>
                <w:sz w:val="18"/>
                <w:szCs w:val="18"/>
              </w:rPr>
              <w:t>фель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33</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03221110</w:t>
            </w:r>
          </w:p>
        </w:tc>
        <w:tc>
          <w:tcPr>
            <w:tcW w:w="2542" w:type="dxa"/>
            <w:vAlign w:val="center"/>
          </w:tcPr>
          <w:p w:rsidR="00B53DAF" w:rsidRPr="00671C28" w:rsidRDefault="00B53DAF" w:rsidP="00B53DAF">
            <w:pPr>
              <w:pStyle w:val="HTML"/>
              <w:jc w:val="center"/>
              <w:rPr>
                <w:sz w:val="18"/>
                <w:szCs w:val="18"/>
              </w:rPr>
            </w:pPr>
            <w:r w:rsidRPr="00671C28">
              <w:rPr>
                <w:sz w:val="18"/>
                <w:szCs w:val="18"/>
              </w:rPr>
              <w:t>морковь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rPr>
                <w:rFonts w:ascii="Sylfaen" w:hAnsi="Sylfaen" w:cs="Arial LatArm"/>
                <w:b/>
                <w:iCs/>
                <w:sz w:val="18"/>
                <w:szCs w:val="18"/>
              </w:rPr>
            </w:pPr>
            <w:r>
              <w:rPr>
                <w:rFonts w:ascii="Sylfaen" w:hAnsi="Sylfaen" w:cs="Arial LatArm"/>
                <w:b/>
                <w:iCs/>
                <w:sz w:val="18"/>
                <w:szCs w:val="18"/>
              </w:rPr>
              <w:t xml:space="preserve">            34</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15331163</w:t>
            </w:r>
          </w:p>
        </w:tc>
        <w:tc>
          <w:tcPr>
            <w:tcW w:w="2542" w:type="dxa"/>
            <w:vAlign w:val="center"/>
          </w:tcPr>
          <w:p w:rsidR="00B53DAF" w:rsidRPr="00671C28" w:rsidRDefault="00B53DAF" w:rsidP="00B53DAF">
            <w:pPr>
              <w:pStyle w:val="HTML"/>
              <w:jc w:val="center"/>
              <w:rPr>
                <w:sz w:val="18"/>
                <w:szCs w:val="18"/>
              </w:rPr>
            </w:pPr>
            <w:r w:rsidRPr="00671C28">
              <w:rPr>
                <w:sz w:val="18"/>
                <w:szCs w:val="18"/>
              </w:rPr>
              <w:t>сверклов</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35</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03221111</w:t>
            </w:r>
          </w:p>
        </w:tc>
        <w:tc>
          <w:tcPr>
            <w:tcW w:w="2542" w:type="dxa"/>
            <w:vAlign w:val="center"/>
          </w:tcPr>
          <w:p w:rsidR="00B53DAF" w:rsidRPr="00671C28" w:rsidRDefault="00B53DAF" w:rsidP="00B53DAF">
            <w:pPr>
              <w:pStyle w:val="HTML"/>
              <w:jc w:val="center"/>
              <w:rPr>
                <w:sz w:val="18"/>
                <w:szCs w:val="18"/>
              </w:rPr>
            </w:pPr>
            <w:r w:rsidRPr="00671C28">
              <w:rPr>
                <w:sz w:val="18"/>
                <w:szCs w:val="18"/>
              </w:rPr>
              <w:t>лук</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36</w:t>
            </w:r>
          </w:p>
        </w:tc>
        <w:tc>
          <w:tcPr>
            <w:tcW w:w="1530" w:type="dxa"/>
            <w:vAlign w:val="center"/>
          </w:tcPr>
          <w:p w:rsidR="00B53DAF" w:rsidRPr="00A659E1" w:rsidRDefault="00B53DAF" w:rsidP="00B53DAF">
            <w:pPr>
              <w:jc w:val="center"/>
              <w:rPr>
                <w:rFonts w:ascii="GHEA Grapalat" w:hAnsi="GHEA Grapalat"/>
                <w:sz w:val="18"/>
                <w:szCs w:val="18"/>
              </w:rPr>
            </w:pPr>
            <w:r w:rsidRPr="00A659E1">
              <w:rPr>
                <w:rFonts w:ascii="GHEA Grapalat" w:hAnsi="GHEA Grapalat"/>
                <w:sz w:val="18"/>
                <w:szCs w:val="18"/>
              </w:rPr>
              <w:t>15332140</w:t>
            </w:r>
          </w:p>
        </w:tc>
        <w:tc>
          <w:tcPr>
            <w:tcW w:w="2542" w:type="dxa"/>
            <w:vAlign w:val="center"/>
          </w:tcPr>
          <w:p w:rsidR="00B53DAF" w:rsidRPr="00671C28" w:rsidRDefault="00B53DAF" w:rsidP="00B53DAF">
            <w:pPr>
              <w:pStyle w:val="HTML"/>
              <w:jc w:val="center"/>
              <w:rPr>
                <w:sz w:val="18"/>
                <w:szCs w:val="18"/>
              </w:rPr>
            </w:pPr>
            <w:r w:rsidRPr="00671C28">
              <w:rPr>
                <w:sz w:val="18"/>
                <w:szCs w:val="18"/>
              </w:rPr>
              <w:t>яблоко</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Pr="0022045E" w:rsidRDefault="00B53DAF" w:rsidP="00B53DAF">
            <w:pPr>
              <w:jc w:val="center"/>
              <w:rPr>
                <w:rFonts w:ascii="Sylfaen" w:hAnsi="Sylfaen" w:cs="Arial LatArm"/>
                <w:b/>
                <w:iCs/>
                <w:sz w:val="18"/>
                <w:szCs w:val="18"/>
              </w:rPr>
            </w:pPr>
            <w:r>
              <w:rPr>
                <w:rFonts w:ascii="Sylfaen" w:hAnsi="Sylfaen" w:cs="Arial LatArm"/>
                <w:b/>
                <w:iCs/>
                <w:sz w:val="18"/>
                <w:szCs w:val="18"/>
              </w:rPr>
              <w:t>37</w:t>
            </w:r>
          </w:p>
        </w:tc>
        <w:tc>
          <w:tcPr>
            <w:tcW w:w="1530" w:type="dxa"/>
            <w:vAlign w:val="center"/>
          </w:tcPr>
          <w:p w:rsidR="00B53DAF" w:rsidRPr="00341807" w:rsidRDefault="00B53DAF" w:rsidP="00B53DAF">
            <w:pPr>
              <w:tabs>
                <w:tab w:val="left" w:pos="4520"/>
              </w:tabs>
              <w:jc w:val="center"/>
              <w:rPr>
                <w:rFonts w:ascii="GHEA Grapalat" w:hAnsi="GHEA Grapalat"/>
                <w:sz w:val="18"/>
                <w:szCs w:val="18"/>
              </w:rPr>
            </w:pPr>
            <w:r w:rsidRPr="00341807">
              <w:rPr>
                <w:rFonts w:ascii="GHEA Grapalat" w:hAnsi="GHEA Grapalat"/>
                <w:sz w:val="18"/>
                <w:szCs w:val="18"/>
              </w:rPr>
              <w:t>15872310</w:t>
            </w:r>
          </w:p>
        </w:tc>
        <w:tc>
          <w:tcPr>
            <w:tcW w:w="2542" w:type="dxa"/>
            <w:vAlign w:val="center"/>
          </w:tcPr>
          <w:p w:rsidR="00B53DAF" w:rsidRPr="00671C28" w:rsidRDefault="00B53DAF" w:rsidP="00B53DAF">
            <w:pPr>
              <w:pStyle w:val="HTML"/>
              <w:jc w:val="center"/>
              <w:rPr>
                <w:sz w:val="18"/>
                <w:szCs w:val="18"/>
              </w:rPr>
            </w:pPr>
            <w:r w:rsidRPr="00671C28">
              <w:rPr>
                <w:sz w:val="18"/>
                <w:szCs w:val="18"/>
              </w:rPr>
              <w:t>Лавровый лист</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38</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03142510</w:t>
            </w:r>
          </w:p>
        </w:tc>
        <w:tc>
          <w:tcPr>
            <w:tcW w:w="2542" w:type="dxa"/>
            <w:vAlign w:val="center"/>
          </w:tcPr>
          <w:p w:rsidR="00B53DAF" w:rsidRPr="00671C28" w:rsidRDefault="00B53DAF" w:rsidP="00B53DAF">
            <w:pPr>
              <w:pStyle w:val="HTML"/>
              <w:jc w:val="center"/>
              <w:rPr>
                <w:sz w:val="18"/>
                <w:szCs w:val="18"/>
              </w:rPr>
            </w:pPr>
            <w:r w:rsidRPr="00671C28">
              <w:rPr>
                <w:sz w:val="18"/>
                <w:szCs w:val="18"/>
              </w:rPr>
              <w:t>яйцо</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39</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15331167</w:t>
            </w:r>
          </w:p>
        </w:tc>
        <w:tc>
          <w:tcPr>
            <w:tcW w:w="2542" w:type="dxa"/>
            <w:vAlign w:val="center"/>
          </w:tcPr>
          <w:p w:rsidR="00B53DAF" w:rsidRPr="00671C28" w:rsidRDefault="00B53DAF" w:rsidP="00B53DAF">
            <w:pPr>
              <w:pStyle w:val="HTML"/>
              <w:jc w:val="center"/>
              <w:rPr>
                <w:sz w:val="18"/>
                <w:szCs w:val="18"/>
              </w:rPr>
            </w:pPr>
            <w:r w:rsidRPr="00671C28">
              <w:rPr>
                <w:sz w:val="18"/>
                <w:szCs w:val="18"/>
              </w:rPr>
              <w:t>Зеленая смесь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40</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15619000</w:t>
            </w:r>
          </w:p>
        </w:tc>
        <w:tc>
          <w:tcPr>
            <w:tcW w:w="2542" w:type="dxa"/>
            <w:vAlign w:val="center"/>
          </w:tcPr>
          <w:p w:rsidR="00B53DAF" w:rsidRPr="00671C28" w:rsidRDefault="00B53DAF" w:rsidP="00B53DAF">
            <w:pPr>
              <w:pStyle w:val="HTML"/>
              <w:jc w:val="center"/>
              <w:rPr>
                <w:sz w:val="18"/>
                <w:szCs w:val="18"/>
              </w:rPr>
            </w:pPr>
            <w:r w:rsidRPr="00671C28">
              <w:rPr>
                <w:sz w:val="18"/>
                <w:szCs w:val="18"/>
              </w:rPr>
              <w:t>Ачарная мука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41</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15321000</w:t>
            </w:r>
          </w:p>
        </w:tc>
        <w:tc>
          <w:tcPr>
            <w:tcW w:w="2542" w:type="dxa"/>
            <w:vAlign w:val="center"/>
          </w:tcPr>
          <w:p w:rsidR="00B53DAF" w:rsidRPr="00671C28" w:rsidRDefault="00B53DAF" w:rsidP="00B53DAF">
            <w:pPr>
              <w:pStyle w:val="HTML"/>
              <w:jc w:val="center"/>
              <w:rPr>
                <w:sz w:val="18"/>
                <w:szCs w:val="18"/>
              </w:rPr>
            </w:pPr>
            <w:r w:rsidRPr="00671C28">
              <w:rPr>
                <w:sz w:val="18"/>
                <w:szCs w:val="18"/>
              </w:rPr>
              <w:t>Натуральный фруктовый сок</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42</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15332297</w:t>
            </w:r>
          </w:p>
        </w:tc>
        <w:tc>
          <w:tcPr>
            <w:tcW w:w="2542" w:type="dxa"/>
            <w:vAlign w:val="center"/>
          </w:tcPr>
          <w:p w:rsidR="00B53DAF" w:rsidRPr="00671C28" w:rsidRDefault="00B53DAF" w:rsidP="00B53DAF">
            <w:pPr>
              <w:pStyle w:val="HTML"/>
              <w:jc w:val="center"/>
              <w:rPr>
                <w:sz w:val="18"/>
                <w:szCs w:val="18"/>
              </w:rPr>
            </w:pPr>
            <w:r w:rsidRPr="00671C28">
              <w:rPr>
                <w:sz w:val="18"/>
                <w:szCs w:val="18"/>
              </w:rPr>
              <w:t>Жем из фруктов</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lastRenderedPageBreak/>
              <w:t>43</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15332412</w:t>
            </w:r>
          </w:p>
        </w:tc>
        <w:tc>
          <w:tcPr>
            <w:tcW w:w="2542" w:type="dxa"/>
            <w:vAlign w:val="center"/>
          </w:tcPr>
          <w:p w:rsidR="00B53DAF" w:rsidRPr="00671C28" w:rsidRDefault="00B53DAF" w:rsidP="00B53DAF">
            <w:pPr>
              <w:pStyle w:val="HTML"/>
              <w:jc w:val="center"/>
              <w:rPr>
                <w:sz w:val="18"/>
                <w:szCs w:val="18"/>
              </w:rPr>
            </w:pPr>
            <w:r w:rsidRPr="00671C28">
              <w:rPr>
                <w:sz w:val="18"/>
                <w:szCs w:val="18"/>
              </w:rPr>
              <w:t>изюм</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44</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03221420</w:t>
            </w:r>
          </w:p>
        </w:tc>
        <w:tc>
          <w:tcPr>
            <w:tcW w:w="2542" w:type="dxa"/>
            <w:vAlign w:val="center"/>
          </w:tcPr>
          <w:p w:rsidR="00B53DAF" w:rsidRPr="00671C28" w:rsidRDefault="00B53DAF" w:rsidP="00B53DAF">
            <w:pPr>
              <w:pStyle w:val="HTML"/>
              <w:jc w:val="center"/>
              <w:rPr>
                <w:sz w:val="18"/>
                <w:szCs w:val="18"/>
              </w:rPr>
            </w:pPr>
            <w:r w:rsidRPr="00671C28">
              <w:rPr>
                <w:sz w:val="18"/>
                <w:szCs w:val="18"/>
              </w:rPr>
              <w:t>цветная капуста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45</w:t>
            </w:r>
          </w:p>
        </w:tc>
        <w:tc>
          <w:tcPr>
            <w:tcW w:w="1530" w:type="dxa"/>
            <w:vAlign w:val="center"/>
          </w:tcPr>
          <w:p w:rsidR="00B53DAF" w:rsidRPr="00341807" w:rsidRDefault="00B53DAF" w:rsidP="00B53DAF">
            <w:pPr>
              <w:jc w:val="center"/>
              <w:rPr>
                <w:rFonts w:ascii="GHEA Grapalat" w:hAnsi="GHEA Grapalat"/>
                <w:sz w:val="18"/>
                <w:szCs w:val="18"/>
                <w:lang w:val="hy-AM"/>
              </w:rPr>
            </w:pPr>
            <w:r w:rsidRPr="00341807">
              <w:rPr>
                <w:rFonts w:ascii="GHEA Grapalat" w:hAnsi="GHEA Grapalat"/>
                <w:sz w:val="18"/>
                <w:szCs w:val="18"/>
                <w:lang w:val="hy-AM"/>
              </w:rPr>
              <w:t>15331139</w:t>
            </w:r>
          </w:p>
        </w:tc>
        <w:tc>
          <w:tcPr>
            <w:tcW w:w="2542" w:type="dxa"/>
            <w:vAlign w:val="center"/>
          </w:tcPr>
          <w:p w:rsidR="00B53DAF" w:rsidRPr="00671C28" w:rsidRDefault="00B53DAF" w:rsidP="00B53DAF">
            <w:pPr>
              <w:pStyle w:val="HTML"/>
              <w:jc w:val="center"/>
              <w:rPr>
                <w:sz w:val="18"/>
                <w:szCs w:val="18"/>
              </w:rPr>
            </w:pPr>
            <w:r w:rsidRPr="00671C28">
              <w:rPr>
                <w:sz w:val="18"/>
                <w:szCs w:val="18"/>
              </w:rPr>
              <w:t>помидор</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46</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03221124</w:t>
            </w:r>
          </w:p>
        </w:tc>
        <w:tc>
          <w:tcPr>
            <w:tcW w:w="2542" w:type="dxa"/>
            <w:vAlign w:val="center"/>
          </w:tcPr>
          <w:p w:rsidR="00B53DAF" w:rsidRPr="00671C28" w:rsidRDefault="00B53DAF" w:rsidP="00B53DAF">
            <w:pPr>
              <w:pStyle w:val="HTML"/>
              <w:jc w:val="center"/>
              <w:rPr>
                <w:sz w:val="18"/>
                <w:szCs w:val="18"/>
              </w:rPr>
            </w:pPr>
            <w:r w:rsidRPr="00671C28">
              <w:rPr>
                <w:sz w:val="18"/>
                <w:szCs w:val="18"/>
              </w:rPr>
              <w:t>огурец</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47</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15842310</w:t>
            </w:r>
          </w:p>
        </w:tc>
        <w:tc>
          <w:tcPr>
            <w:tcW w:w="2542" w:type="dxa"/>
            <w:vAlign w:val="center"/>
          </w:tcPr>
          <w:p w:rsidR="00B53DAF" w:rsidRPr="00671C28" w:rsidRDefault="00B53DAF" w:rsidP="00B53DAF">
            <w:pPr>
              <w:pStyle w:val="HTML"/>
              <w:jc w:val="center"/>
              <w:rPr>
                <w:sz w:val="18"/>
                <w:szCs w:val="18"/>
              </w:rPr>
            </w:pPr>
            <w:r w:rsidRPr="00671C28">
              <w:rPr>
                <w:sz w:val="18"/>
                <w:szCs w:val="18"/>
              </w:rPr>
              <w:t>карамель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48</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15842110</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rPr>
              <w:t>Шоколад</w:t>
            </w:r>
            <w:r w:rsidRPr="00671C28">
              <w:rPr>
                <w:sz w:val="18"/>
                <w:szCs w:val="18"/>
                <w:lang w:val="en-US"/>
              </w:rPr>
              <w:t xml:space="preserve"> </w:t>
            </w:r>
            <w:r w:rsidRPr="00671C28">
              <w:rPr>
                <w:sz w:val="18"/>
                <w:szCs w:val="18"/>
              </w:rPr>
              <w:t>ные конфеты</w:t>
            </w:r>
            <w:r w:rsidRPr="00671C28">
              <w:rPr>
                <w:sz w:val="18"/>
                <w:szCs w:val="18"/>
                <w:lang w:val="en-US"/>
              </w:rPr>
              <w:t xml:space="preserve"> </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49</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15872600</w:t>
            </w:r>
          </w:p>
        </w:tc>
        <w:tc>
          <w:tcPr>
            <w:tcW w:w="2542" w:type="dxa"/>
            <w:vAlign w:val="center"/>
          </w:tcPr>
          <w:p w:rsidR="00B53DAF" w:rsidRPr="00671C28" w:rsidRDefault="00B53DAF" w:rsidP="00B53DAF">
            <w:pPr>
              <w:pStyle w:val="HTML"/>
              <w:jc w:val="center"/>
              <w:rPr>
                <w:sz w:val="18"/>
                <w:szCs w:val="18"/>
              </w:rPr>
            </w:pPr>
            <w:r w:rsidRPr="00671C28">
              <w:rPr>
                <w:sz w:val="18"/>
                <w:szCs w:val="18"/>
              </w:rPr>
              <w:t>сода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50</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15842300</w:t>
            </w:r>
          </w:p>
        </w:tc>
        <w:tc>
          <w:tcPr>
            <w:tcW w:w="2542" w:type="dxa"/>
            <w:vAlign w:val="center"/>
          </w:tcPr>
          <w:p w:rsidR="00B53DAF" w:rsidRPr="00671C28" w:rsidRDefault="00B53DAF" w:rsidP="00B53DAF">
            <w:pPr>
              <w:pStyle w:val="HTML"/>
              <w:jc w:val="center"/>
              <w:rPr>
                <w:sz w:val="18"/>
                <w:szCs w:val="18"/>
              </w:rPr>
            </w:pPr>
            <w:r w:rsidRPr="00671C28">
              <w:rPr>
                <w:sz w:val="18"/>
                <w:szCs w:val="18"/>
              </w:rPr>
              <w:t>халва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51</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03221410</w:t>
            </w:r>
          </w:p>
        </w:tc>
        <w:tc>
          <w:tcPr>
            <w:tcW w:w="2542" w:type="dxa"/>
            <w:vAlign w:val="center"/>
          </w:tcPr>
          <w:p w:rsidR="00B53DAF" w:rsidRPr="00671C28" w:rsidRDefault="00B53DAF" w:rsidP="00B53DAF">
            <w:pPr>
              <w:pStyle w:val="HTML"/>
              <w:jc w:val="center"/>
              <w:rPr>
                <w:sz w:val="18"/>
                <w:szCs w:val="18"/>
              </w:rPr>
            </w:pPr>
            <w:r w:rsidRPr="00671C28">
              <w:rPr>
                <w:sz w:val="18"/>
                <w:szCs w:val="18"/>
              </w:rPr>
              <w:t>зеленая фасоль</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52</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15331168</w:t>
            </w:r>
          </w:p>
        </w:tc>
        <w:tc>
          <w:tcPr>
            <w:tcW w:w="2542" w:type="dxa"/>
            <w:vAlign w:val="center"/>
          </w:tcPr>
          <w:p w:rsidR="00B53DAF" w:rsidRPr="00671C28" w:rsidRDefault="00B53DAF" w:rsidP="00B53DAF">
            <w:pPr>
              <w:pStyle w:val="HTML"/>
              <w:jc w:val="center"/>
              <w:rPr>
                <w:sz w:val="18"/>
                <w:szCs w:val="18"/>
              </w:rPr>
            </w:pPr>
            <w:r w:rsidRPr="00671C28">
              <w:rPr>
                <w:sz w:val="18"/>
                <w:szCs w:val="18"/>
              </w:rPr>
              <w:t>баклажан</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53</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15331171</w:t>
            </w:r>
          </w:p>
        </w:tc>
        <w:tc>
          <w:tcPr>
            <w:tcW w:w="2542" w:type="dxa"/>
            <w:vAlign w:val="center"/>
          </w:tcPr>
          <w:p w:rsidR="00B53DAF" w:rsidRPr="00671C28" w:rsidRDefault="00B53DAF" w:rsidP="00B53DAF">
            <w:pPr>
              <w:pStyle w:val="HTML"/>
              <w:jc w:val="center"/>
              <w:rPr>
                <w:sz w:val="18"/>
                <w:szCs w:val="18"/>
              </w:rPr>
            </w:pPr>
            <w:r w:rsidRPr="00671C28">
              <w:rPr>
                <w:sz w:val="18"/>
                <w:szCs w:val="18"/>
              </w:rPr>
              <w:t>сладкий зеленый специи</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54</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03222132</w:t>
            </w:r>
          </w:p>
        </w:tc>
        <w:tc>
          <w:tcPr>
            <w:tcW w:w="2542" w:type="dxa"/>
            <w:vAlign w:val="center"/>
          </w:tcPr>
          <w:p w:rsidR="00B53DAF" w:rsidRPr="00671C28" w:rsidRDefault="00B53DAF" w:rsidP="00B53DAF">
            <w:pPr>
              <w:pStyle w:val="HTML"/>
              <w:jc w:val="center"/>
              <w:rPr>
                <w:sz w:val="18"/>
                <w:szCs w:val="18"/>
              </w:rPr>
            </w:pPr>
            <w:r w:rsidRPr="00671C28">
              <w:rPr>
                <w:sz w:val="18"/>
                <w:szCs w:val="18"/>
              </w:rPr>
              <w:t>сладкий зеленый специи</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55</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03222134</w:t>
            </w:r>
          </w:p>
        </w:tc>
        <w:tc>
          <w:tcPr>
            <w:tcW w:w="2542" w:type="dxa"/>
            <w:vAlign w:val="center"/>
          </w:tcPr>
          <w:p w:rsidR="00B53DAF" w:rsidRPr="00671C28" w:rsidRDefault="00B53DAF" w:rsidP="00B53DAF">
            <w:pPr>
              <w:pStyle w:val="HTML"/>
              <w:jc w:val="center"/>
              <w:rPr>
                <w:sz w:val="18"/>
                <w:szCs w:val="18"/>
              </w:rPr>
            </w:pPr>
            <w:r w:rsidRPr="00671C28">
              <w:rPr>
                <w:sz w:val="18"/>
                <w:szCs w:val="18"/>
              </w:rPr>
              <w:t>персик</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56</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03222135</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lang w:val="en-US"/>
              </w:rPr>
              <w:t xml:space="preserve"> </w:t>
            </w:r>
            <w:r w:rsidRPr="00671C28">
              <w:rPr>
                <w:sz w:val="18"/>
                <w:szCs w:val="18"/>
              </w:rPr>
              <w:t>виноград</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57</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03222136</w:t>
            </w:r>
          </w:p>
        </w:tc>
        <w:tc>
          <w:tcPr>
            <w:tcW w:w="2542" w:type="dxa"/>
            <w:vAlign w:val="center"/>
          </w:tcPr>
          <w:p w:rsidR="00B53DAF" w:rsidRPr="00671C28" w:rsidRDefault="00B53DAF" w:rsidP="00B53DAF">
            <w:pPr>
              <w:pStyle w:val="HTML"/>
              <w:jc w:val="center"/>
              <w:rPr>
                <w:sz w:val="18"/>
                <w:szCs w:val="18"/>
              </w:rPr>
            </w:pPr>
            <w:r w:rsidRPr="00671C28">
              <w:rPr>
                <w:sz w:val="18"/>
                <w:szCs w:val="18"/>
              </w:rPr>
              <w:t>абрикос</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58</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15613350</w:t>
            </w:r>
          </w:p>
        </w:tc>
        <w:tc>
          <w:tcPr>
            <w:tcW w:w="2542" w:type="dxa"/>
            <w:vAlign w:val="center"/>
          </w:tcPr>
          <w:p w:rsidR="00B53DAF" w:rsidRPr="00671C28" w:rsidRDefault="00B53DAF" w:rsidP="00B53DAF">
            <w:pPr>
              <w:pStyle w:val="HTML"/>
              <w:jc w:val="center"/>
              <w:rPr>
                <w:sz w:val="18"/>
                <w:szCs w:val="18"/>
              </w:rPr>
            </w:pPr>
            <w:r w:rsidRPr="00671C28">
              <w:rPr>
                <w:sz w:val="18"/>
                <w:szCs w:val="18"/>
              </w:rPr>
              <w:t>Расслаиватя овесы</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59</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15623200</w:t>
            </w:r>
          </w:p>
        </w:tc>
        <w:tc>
          <w:tcPr>
            <w:tcW w:w="2542" w:type="dxa"/>
            <w:vAlign w:val="center"/>
          </w:tcPr>
          <w:p w:rsidR="00B53DAF" w:rsidRPr="00671C28" w:rsidRDefault="00B53DAF" w:rsidP="00B53DAF">
            <w:pPr>
              <w:pStyle w:val="HTML"/>
              <w:jc w:val="center"/>
              <w:rPr>
                <w:sz w:val="18"/>
                <w:szCs w:val="18"/>
              </w:rPr>
            </w:pPr>
            <w:r w:rsidRPr="00671C28">
              <w:rPr>
                <w:sz w:val="18"/>
                <w:szCs w:val="18"/>
              </w:rPr>
              <w:t>булгур</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60</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15332160</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rPr>
              <w:t>банан</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61</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15331186</w:t>
            </w:r>
          </w:p>
        </w:tc>
        <w:tc>
          <w:tcPr>
            <w:tcW w:w="2542" w:type="dxa"/>
            <w:vAlign w:val="center"/>
          </w:tcPr>
          <w:p w:rsidR="00B53DAF" w:rsidRPr="00671C28" w:rsidRDefault="00B53DAF" w:rsidP="00B53DAF">
            <w:pPr>
              <w:pStyle w:val="HTML"/>
              <w:jc w:val="center"/>
              <w:rPr>
                <w:sz w:val="18"/>
                <w:szCs w:val="18"/>
              </w:rPr>
            </w:pPr>
            <w:r w:rsidRPr="00671C28">
              <w:rPr>
                <w:sz w:val="18"/>
                <w:szCs w:val="18"/>
              </w:rPr>
              <w:t>свежая кукуруза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62</w:t>
            </w:r>
          </w:p>
        </w:tc>
        <w:tc>
          <w:tcPr>
            <w:tcW w:w="1530" w:type="dxa"/>
            <w:vAlign w:val="center"/>
          </w:tcPr>
          <w:p w:rsidR="00B53DAF" w:rsidRPr="00341807" w:rsidRDefault="00B53DAF" w:rsidP="00B53DAF">
            <w:pPr>
              <w:jc w:val="center"/>
              <w:rPr>
                <w:rFonts w:ascii="GHEA Grapalat" w:hAnsi="GHEA Grapalat"/>
                <w:sz w:val="18"/>
                <w:szCs w:val="18"/>
              </w:rPr>
            </w:pPr>
            <w:r w:rsidRPr="00341807">
              <w:rPr>
                <w:rFonts w:ascii="GHEA Grapalat" w:hAnsi="GHEA Grapalat"/>
                <w:sz w:val="18"/>
                <w:szCs w:val="18"/>
              </w:rPr>
              <w:t>03222121</w:t>
            </w:r>
          </w:p>
        </w:tc>
        <w:tc>
          <w:tcPr>
            <w:tcW w:w="2542" w:type="dxa"/>
            <w:vAlign w:val="center"/>
          </w:tcPr>
          <w:p w:rsidR="00B53DAF" w:rsidRPr="00671C28" w:rsidRDefault="00B53DAF" w:rsidP="00B53DAF">
            <w:pPr>
              <w:pStyle w:val="HTML"/>
              <w:jc w:val="center"/>
              <w:rPr>
                <w:sz w:val="18"/>
                <w:szCs w:val="18"/>
              </w:rPr>
            </w:pPr>
            <w:r w:rsidRPr="00671C28">
              <w:rPr>
                <w:sz w:val="18"/>
                <w:szCs w:val="18"/>
              </w:rPr>
              <w:t>мандарин</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B53DAF" w:rsidRPr="006D6687" w:rsidTr="00C23D7A">
        <w:trPr>
          <w:trHeight w:val="105"/>
          <w:jc w:val="center"/>
        </w:trPr>
        <w:tc>
          <w:tcPr>
            <w:tcW w:w="1547" w:type="dxa"/>
            <w:vAlign w:val="center"/>
          </w:tcPr>
          <w:p w:rsidR="00B53DAF" w:rsidRDefault="00B53DAF" w:rsidP="00B53DAF">
            <w:pPr>
              <w:jc w:val="center"/>
              <w:rPr>
                <w:rFonts w:ascii="Sylfaen" w:hAnsi="Sylfaen" w:cs="Arial LatArm"/>
                <w:b/>
                <w:iCs/>
                <w:sz w:val="18"/>
                <w:szCs w:val="18"/>
              </w:rPr>
            </w:pPr>
            <w:r>
              <w:rPr>
                <w:rFonts w:ascii="Sylfaen" w:hAnsi="Sylfaen" w:cs="Arial LatArm"/>
                <w:b/>
                <w:iCs/>
                <w:sz w:val="18"/>
                <w:szCs w:val="18"/>
              </w:rPr>
              <w:t>63</w:t>
            </w:r>
          </w:p>
        </w:tc>
        <w:tc>
          <w:tcPr>
            <w:tcW w:w="1530" w:type="dxa"/>
            <w:vAlign w:val="center"/>
          </w:tcPr>
          <w:p w:rsidR="00B53DAF" w:rsidRPr="00A7244D" w:rsidRDefault="00B53DAF" w:rsidP="00B53DAF">
            <w:pPr>
              <w:jc w:val="center"/>
              <w:rPr>
                <w:rFonts w:ascii="GHEA Grapalat" w:hAnsi="GHEA Grapalat"/>
                <w:sz w:val="18"/>
                <w:szCs w:val="18"/>
              </w:rPr>
            </w:pPr>
            <w:r>
              <w:rPr>
                <w:rFonts w:ascii="GHEA Grapalat" w:hAnsi="GHEA Grapalat"/>
                <w:sz w:val="18"/>
                <w:szCs w:val="18"/>
              </w:rPr>
              <w:t>03222129</w:t>
            </w:r>
          </w:p>
        </w:tc>
        <w:tc>
          <w:tcPr>
            <w:tcW w:w="2542" w:type="dxa"/>
            <w:vAlign w:val="center"/>
          </w:tcPr>
          <w:p w:rsidR="00B53DAF" w:rsidRPr="00671C28" w:rsidRDefault="00B53DAF" w:rsidP="00B53DAF">
            <w:pPr>
              <w:pStyle w:val="HTML"/>
              <w:jc w:val="center"/>
              <w:rPr>
                <w:sz w:val="18"/>
                <w:szCs w:val="18"/>
                <w:lang w:val="en-US"/>
              </w:rPr>
            </w:pPr>
            <w:r w:rsidRPr="00671C28">
              <w:rPr>
                <w:sz w:val="18"/>
                <w:szCs w:val="18"/>
                <w:lang w:val="en-US"/>
              </w:rPr>
              <w:t>груша</w:t>
            </w:r>
          </w:p>
        </w:tc>
        <w:tc>
          <w:tcPr>
            <w:tcW w:w="712" w:type="dxa"/>
          </w:tcPr>
          <w:p w:rsidR="00B53DAF" w:rsidRPr="006D6687" w:rsidRDefault="00B53DAF" w:rsidP="00B53DAF">
            <w:pPr>
              <w:jc w:val="center"/>
              <w:rPr>
                <w:rFonts w:ascii="GHEA Grapalat" w:hAnsi="GHEA Grapalat" w:cs="Arial"/>
                <w:sz w:val="18"/>
                <w:szCs w:val="18"/>
              </w:rPr>
            </w:pPr>
          </w:p>
        </w:tc>
        <w:tc>
          <w:tcPr>
            <w:tcW w:w="879" w:type="dxa"/>
          </w:tcPr>
          <w:p w:rsidR="00B53DAF" w:rsidRPr="006D6687" w:rsidRDefault="00B53DAF" w:rsidP="00B53DAF">
            <w:pPr>
              <w:jc w:val="center"/>
              <w:rPr>
                <w:rFonts w:ascii="GHEA Grapalat" w:hAnsi="GHEA Grapalat" w:cs="Arial"/>
                <w:sz w:val="18"/>
                <w:szCs w:val="18"/>
              </w:rPr>
            </w:pP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B53DAF" w:rsidRPr="006D6687" w:rsidRDefault="00B53DAF" w:rsidP="00B53DAF">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B53DAF" w:rsidRPr="006D6687" w:rsidRDefault="00B53DAF" w:rsidP="00B53DAF">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B53DAF" w:rsidRPr="006D6687" w:rsidRDefault="00B53DAF" w:rsidP="00B53DAF">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843B17" w:rsidRPr="006D6687" w:rsidTr="00843B17">
        <w:tc>
          <w:tcPr>
            <w:tcW w:w="4536" w:type="dxa"/>
          </w:tcPr>
          <w:p w:rsidR="00843B17" w:rsidRPr="006D6687" w:rsidRDefault="00843B17" w:rsidP="00843B17">
            <w:pPr>
              <w:widowControl w:val="0"/>
              <w:spacing w:after="160"/>
              <w:jc w:val="center"/>
              <w:rPr>
                <w:rFonts w:ascii="GHEA Grapalat" w:hAnsi="GHEA Grapalat"/>
                <w:b/>
              </w:rPr>
            </w:pPr>
          </w:p>
          <w:p w:rsidR="00843B17" w:rsidRPr="006D6687" w:rsidRDefault="00843B17" w:rsidP="00843B17">
            <w:pPr>
              <w:widowControl w:val="0"/>
              <w:spacing w:after="160"/>
              <w:jc w:val="center"/>
              <w:rPr>
                <w:rFonts w:ascii="GHEA Grapalat" w:hAnsi="GHEA Grapalat"/>
                <w:b/>
              </w:rPr>
            </w:pPr>
            <w:r w:rsidRPr="006D6687">
              <w:rPr>
                <w:rFonts w:ascii="GHEA Grapalat" w:hAnsi="GHEA Grapalat"/>
                <w:b/>
              </w:rPr>
              <w:t>ПОКУПАТЕЛЬ</w:t>
            </w:r>
          </w:p>
          <w:p w:rsidR="00843B17" w:rsidRPr="005B538A" w:rsidRDefault="00843B17" w:rsidP="00843B17">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Детский сад Армаш</w:t>
            </w:r>
            <w:r w:rsidRPr="005B538A">
              <w:rPr>
                <w:rFonts w:ascii="GHEA Grapalat" w:hAnsi="GHEA Grapalat"/>
                <w:i/>
                <w:sz w:val="20"/>
                <w:szCs w:val="20"/>
                <w:lang w:eastAsia="en-US" w:bidi="ar-SA"/>
              </w:rPr>
              <w:t>а» ОНКО</w:t>
            </w:r>
          </w:p>
          <w:p w:rsidR="00843B17" w:rsidRPr="00AB39E8" w:rsidRDefault="00843B17" w:rsidP="00843B17">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r>
              <w:rPr>
                <w:rFonts w:ascii="GHEA Grapalat" w:hAnsi="GHEA Grapalat"/>
                <w:i/>
                <w:sz w:val="20"/>
                <w:szCs w:val="20"/>
                <w:lang w:eastAsia="en-US" w:bidi="ar-SA"/>
              </w:rPr>
              <w:t>Армаш</w:t>
            </w:r>
            <w:r w:rsidRPr="00AB39E8">
              <w:rPr>
                <w:rFonts w:ascii="GHEA Grapalat" w:hAnsi="GHEA Grapalat"/>
                <w:i/>
                <w:sz w:val="20"/>
                <w:szCs w:val="20"/>
                <w:lang w:eastAsia="en-US" w:bidi="ar-SA"/>
              </w:rPr>
              <w:t xml:space="preserve"> </w:t>
            </w:r>
            <w:r w:rsidRPr="005B538A">
              <w:rPr>
                <w:rFonts w:ascii="GHEA Grapalat" w:hAnsi="GHEA Grapalat"/>
                <w:i/>
                <w:sz w:val="20"/>
                <w:szCs w:val="20"/>
                <w:lang w:eastAsia="en-US" w:bidi="ar-SA"/>
              </w:rPr>
              <w:t xml:space="preserve">  улица </w:t>
            </w:r>
            <w:r>
              <w:rPr>
                <w:rFonts w:ascii="GHEA Grapalat" w:hAnsi="GHEA Grapalat"/>
                <w:i/>
                <w:sz w:val="20"/>
                <w:szCs w:val="20"/>
                <w:lang w:eastAsia="en-US" w:bidi="ar-SA"/>
              </w:rPr>
              <w:t>Анрапетютян 1</w:t>
            </w:r>
          </w:p>
          <w:p w:rsidR="00843B17" w:rsidRPr="00843B17" w:rsidRDefault="00843B17" w:rsidP="00843B17">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 xml:space="preserve">Н/С </w:t>
            </w:r>
            <w:r w:rsidRPr="00843B17">
              <w:rPr>
                <w:rFonts w:ascii="GHEA Grapalat" w:eastAsia="Calibri" w:hAnsi="GHEA Grapalat"/>
                <w:color w:val="000000"/>
                <w:sz w:val="20"/>
                <w:szCs w:val="20"/>
                <w:lang w:val="hy-AM" w:eastAsia="en-US" w:bidi="ar-SA"/>
              </w:rPr>
              <w:t>220</w:t>
            </w:r>
            <w:r w:rsidRPr="00843B17">
              <w:rPr>
                <w:rFonts w:ascii="GHEA Grapalat" w:eastAsia="Calibri" w:hAnsi="GHEA Grapalat"/>
                <w:color w:val="000000"/>
                <w:sz w:val="20"/>
                <w:szCs w:val="20"/>
                <w:lang w:eastAsia="en-US" w:bidi="ar-SA"/>
              </w:rPr>
              <w:t>391610049000</w:t>
            </w:r>
          </w:p>
          <w:p w:rsidR="00843B17" w:rsidRPr="00AB39E8" w:rsidRDefault="00843B17" w:rsidP="00843B17">
            <w:pPr>
              <w:widowControl w:val="0"/>
              <w:jc w:val="center"/>
              <w:rPr>
                <w:rFonts w:ascii="GHEA Grapalat" w:hAnsi="GHEA Grapalat"/>
                <w:i/>
                <w:sz w:val="20"/>
                <w:szCs w:val="20"/>
                <w:lang w:eastAsia="en-US" w:bidi="ar-SA"/>
              </w:rPr>
            </w:pPr>
            <w:r w:rsidRPr="00AB39E8">
              <w:rPr>
                <w:rFonts w:ascii="GHEA Grapalat" w:hAnsi="GHEA Grapalat"/>
                <w:i/>
                <w:sz w:val="20"/>
                <w:szCs w:val="20"/>
                <w:lang w:eastAsia="en-US" w:bidi="ar-SA"/>
              </w:rPr>
              <w:t>Акба кредит агрикол банк</w:t>
            </w:r>
          </w:p>
          <w:p w:rsidR="00843B17" w:rsidRPr="000F7571" w:rsidRDefault="00843B17" w:rsidP="00843B17">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w:t>
            </w:r>
            <w:r w:rsidRPr="00AB39E8">
              <w:rPr>
                <w:rFonts w:ascii="GHEA Grapalat" w:hAnsi="GHEA Grapalat"/>
                <w:sz w:val="20"/>
                <w:szCs w:val="20"/>
                <w:lang w:val="hy-AM" w:eastAsia="en-US" w:bidi="ar-SA"/>
              </w:rPr>
              <w:t xml:space="preserve"> </w:t>
            </w:r>
            <w:r w:rsidRPr="00843B17">
              <w:rPr>
                <w:rFonts w:ascii="GHEA Grapalat" w:eastAsia="Calibri" w:hAnsi="GHEA Grapalat"/>
                <w:color w:val="000000"/>
                <w:sz w:val="20"/>
                <w:szCs w:val="20"/>
                <w:lang w:val="hy-AM" w:eastAsia="en-US" w:bidi="ar-SA"/>
              </w:rPr>
              <w:t>04</w:t>
            </w:r>
            <w:r w:rsidRPr="00843B17">
              <w:rPr>
                <w:rFonts w:ascii="GHEA Grapalat" w:eastAsia="Calibri" w:hAnsi="GHEA Grapalat"/>
                <w:color w:val="000000"/>
                <w:sz w:val="20"/>
                <w:szCs w:val="20"/>
                <w:lang w:val="en-US" w:eastAsia="en-US" w:bidi="ar-SA"/>
              </w:rPr>
              <w:t>103231</w:t>
            </w:r>
            <w:r w:rsidRPr="00843B17">
              <w:rPr>
                <w:rFonts w:ascii="Calibri" w:eastAsia="Calibri" w:hAnsi="Calibri"/>
                <w:color w:val="000000"/>
                <w:sz w:val="27"/>
                <w:szCs w:val="27"/>
                <w:lang w:val="hy-AM" w:eastAsia="en-US" w:bidi="ar-SA"/>
              </w:rPr>
              <w:t xml:space="preserve">  </w:t>
            </w:r>
          </w:p>
          <w:p w:rsidR="00843B17" w:rsidRPr="000F7571" w:rsidRDefault="00843B17" w:rsidP="00843B17">
            <w:pPr>
              <w:widowControl w:val="0"/>
              <w:jc w:val="center"/>
              <w:rPr>
                <w:rFonts w:ascii="GHEA Grapalat" w:hAnsi="GHEA Grapalat"/>
                <w:i/>
                <w:sz w:val="20"/>
                <w:szCs w:val="20"/>
                <w:lang w:eastAsia="en-US" w:bidi="ar-SA"/>
              </w:rPr>
            </w:pPr>
          </w:p>
          <w:p w:rsidR="00843B17" w:rsidRPr="006D6687" w:rsidRDefault="00843B17" w:rsidP="00843B17">
            <w:pPr>
              <w:widowControl w:val="0"/>
              <w:jc w:val="center"/>
              <w:rPr>
                <w:rFonts w:ascii="GHEA Grapalat" w:hAnsi="GHEA Grapalat"/>
                <w:lang w:val="en-US"/>
              </w:rPr>
            </w:pPr>
            <w:r w:rsidRPr="006D6687">
              <w:rPr>
                <w:rFonts w:ascii="GHEA Grapalat" w:hAnsi="GHEA Grapalat"/>
                <w:lang w:val="en-US"/>
              </w:rPr>
              <w:t>__________________</w:t>
            </w:r>
          </w:p>
          <w:p w:rsidR="00843B17" w:rsidRPr="006D6687" w:rsidRDefault="00843B17" w:rsidP="00843B17">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843B17" w:rsidRPr="006D6687" w:rsidRDefault="00843B17" w:rsidP="00843B17">
            <w:pPr>
              <w:widowControl w:val="0"/>
              <w:spacing w:after="160"/>
              <w:jc w:val="center"/>
              <w:rPr>
                <w:rFonts w:ascii="GHEA Grapalat" w:hAnsi="GHEA Grapalat"/>
              </w:rPr>
            </w:pPr>
            <w:r w:rsidRPr="006D6687">
              <w:rPr>
                <w:rFonts w:ascii="GHEA Grapalat" w:hAnsi="GHEA Grapalat"/>
              </w:rPr>
              <w:lastRenderedPageBreak/>
              <w:t>М. П.</w:t>
            </w:r>
          </w:p>
        </w:tc>
        <w:tc>
          <w:tcPr>
            <w:tcW w:w="760" w:type="dxa"/>
          </w:tcPr>
          <w:p w:rsidR="00843B17" w:rsidRPr="006D6687" w:rsidRDefault="00843B17" w:rsidP="00843B17">
            <w:pPr>
              <w:widowControl w:val="0"/>
              <w:spacing w:after="160"/>
              <w:jc w:val="center"/>
              <w:rPr>
                <w:rFonts w:ascii="GHEA Grapalat" w:hAnsi="GHEA Grapalat"/>
              </w:rPr>
            </w:pPr>
          </w:p>
        </w:tc>
        <w:tc>
          <w:tcPr>
            <w:tcW w:w="4343" w:type="dxa"/>
          </w:tcPr>
          <w:p w:rsidR="00843B17" w:rsidRPr="006D6687" w:rsidRDefault="00843B17" w:rsidP="00843B17">
            <w:pPr>
              <w:widowControl w:val="0"/>
              <w:spacing w:after="160"/>
              <w:jc w:val="center"/>
              <w:rPr>
                <w:rFonts w:ascii="GHEA Grapalat" w:hAnsi="GHEA Grapalat"/>
                <w:b/>
                <w:lang w:val="en-US"/>
              </w:rPr>
            </w:pPr>
          </w:p>
          <w:p w:rsidR="00843B17" w:rsidRPr="006D6687" w:rsidRDefault="00843B17" w:rsidP="00843B17">
            <w:pPr>
              <w:widowControl w:val="0"/>
              <w:spacing w:after="160"/>
              <w:jc w:val="center"/>
              <w:rPr>
                <w:rFonts w:ascii="GHEA Grapalat" w:hAnsi="GHEA Grapalat" w:cs="Sylfaen"/>
                <w:b/>
                <w:bCs/>
              </w:rPr>
            </w:pPr>
            <w:r w:rsidRPr="006D6687">
              <w:rPr>
                <w:rFonts w:ascii="GHEA Grapalat" w:hAnsi="GHEA Grapalat"/>
                <w:b/>
              </w:rPr>
              <w:t>ПРОДАВЕЦ</w:t>
            </w: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p>
          <w:p w:rsidR="00843B17" w:rsidRPr="006D6687" w:rsidRDefault="00843B17" w:rsidP="00843B17">
            <w:pPr>
              <w:widowControl w:val="0"/>
              <w:jc w:val="center"/>
              <w:rPr>
                <w:rFonts w:ascii="GHEA Grapalat" w:hAnsi="GHEA Grapalat"/>
                <w:lang w:val="en-US"/>
              </w:rPr>
            </w:pPr>
            <w:r w:rsidRPr="006D6687">
              <w:rPr>
                <w:rFonts w:ascii="GHEA Grapalat" w:hAnsi="GHEA Grapalat"/>
                <w:lang w:val="en-US"/>
              </w:rPr>
              <w:t>______________________</w:t>
            </w:r>
          </w:p>
          <w:p w:rsidR="00843B17" w:rsidRPr="006D6687" w:rsidRDefault="00843B17" w:rsidP="00843B17">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843B17" w:rsidRPr="006D6687" w:rsidRDefault="00843B17" w:rsidP="00843B17">
            <w:pPr>
              <w:widowControl w:val="0"/>
              <w:spacing w:after="160"/>
              <w:jc w:val="center"/>
              <w:rPr>
                <w:rFonts w:ascii="GHEA Grapalat" w:hAnsi="GHEA Grapalat"/>
              </w:rPr>
            </w:pPr>
            <w:r w:rsidRPr="006D6687">
              <w:rPr>
                <w:rFonts w:ascii="GHEA Grapalat" w:hAnsi="GHEA Grapalat"/>
              </w:rPr>
              <w:lastRenderedPageBreak/>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6D6687">
        <w:rPr>
          <w:rFonts w:ascii="GHEA Grapalat" w:hAnsi="GHEA Grapalat"/>
          <w:sz w:val="20"/>
          <w:szCs w:val="20"/>
        </w:rPr>
        <w:t>являются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г. между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84C" w:rsidRDefault="00E6484C">
      <w:r>
        <w:separator/>
      </w:r>
    </w:p>
  </w:endnote>
  <w:endnote w:type="continuationSeparator" w:id="0">
    <w:p w:rsidR="00E6484C" w:rsidRDefault="00E6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BA5CE5" w:rsidRPr="00C861E9" w:rsidRDefault="00BA5CE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2408D">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84C" w:rsidRDefault="00E6484C">
      <w:r>
        <w:separator/>
      </w:r>
    </w:p>
  </w:footnote>
  <w:footnote w:type="continuationSeparator" w:id="0">
    <w:p w:rsidR="00E6484C" w:rsidRDefault="00E6484C">
      <w:r>
        <w:continuationSeparator/>
      </w:r>
    </w:p>
  </w:footnote>
  <w:footnote w:id="1">
    <w:p w:rsidR="00BA5CE5" w:rsidRPr="001D1F0F" w:rsidRDefault="00BA5CE5"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BA5CE5" w:rsidRPr="001D1F0F" w:rsidRDefault="00BA5CE5"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A5CE5" w:rsidRPr="00B10C2A" w:rsidRDefault="00BA5CE5"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A5CE5" w:rsidRPr="00B10C2A" w:rsidRDefault="00BA5CE5"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A5CE5" w:rsidRPr="00B10C2A" w:rsidRDefault="00BA5CE5"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BA5CE5" w:rsidRPr="00B10C2A" w:rsidRDefault="00BA5CE5"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BA5CE5" w:rsidRPr="009E2596" w:rsidRDefault="00BA5CE5"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BA5CE5" w:rsidRPr="00BB3286" w:rsidDel="00932115" w:rsidRDefault="00BA5CE5"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BA5CE5" w:rsidRPr="00BB3286" w:rsidRDefault="00BA5CE5"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BA5CE5" w:rsidRPr="00BB3286" w:rsidRDefault="00BA5CE5">
      <w:pPr>
        <w:pStyle w:val="af2"/>
        <w:rPr>
          <w:sz w:val="16"/>
          <w:szCs w:val="16"/>
          <w:lang w:val="af-ZA"/>
        </w:rPr>
      </w:pPr>
    </w:p>
  </w:footnote>
  <w:footnote w:id="5">
    <w:p w:rsidR="00BA5CE5" w:rsidRPr="00BB3286" w:rsidRDefault="00BA5CE5"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BA5CE5" w:rsidRPr="00D746CA" w:rsidRDefault="00BA5CE5"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BA5CE5" w:rsidRPr="00BC5174" w:rsidRDefault="00BA5CE5">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BA5CE5" w:rsidRPr="00D746CA" w:rsidRDefault="00BA5CE5"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BA5CE5" w:rsidRPr="008A7430" w:rsidRDefault="00BA5CE5"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BA5CE5" w:rsidRPr="00D3436F" w:rsidRDefault="00BA5CE5">
      <w:pPr>
        <w:pStyle w:val="af2"/>
        <w:rPr>
          <w:lang w:val="es-ES"/>
        </w:rPr>
      </w:pPr>
    </w:p>
  </w:footnote>
  <w:footnote w:id="10">
    <w:p w:rsidR="00BA5CE5" w:rsidRPr="008842CE" w:rsidRDefault="00BA5CE5" w:rsidP="003D2FE2">
      <w:pPr>
        <w:pStyle w:val="af2"/>
        <w:jc w:val="both"/>
      </w:pPr>
    </w:p>
  </w:footnote>
  <w:footnote w:id="11">
    <w:p w:rsidR="00BA5CE5" w:rsidRPr="008842CE" w:rsidRDefault="00BA5CE5" w:rsidP="000A214C">
      <w:pPr>
        <w:pStyle w:val="af2"/>
        <w:jc w:val="both"/>
      </w:pPr>
    </w:p>
  </w:footnote>
  <w:footnote w:id="12">
    <w:p w:rsidR="00BA5CE5" w:rsidRPr="00565FC8" w:rsidRDefault="00BA5CE5"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BA5CE5" w:rsidRPr="00565FC8" w:rsidRDefault="00BA5CE5"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A5CE5" w:rsidRPr="00565FC8" w:rsidRDefault="00BA5CE5">
      <w:pPr>
        <w:pStyle w:val="af2"/>
        <w:rPr>
          <w:sz w:val="16"/>
          <w:szCs w:val="16"/>
          <w:lang w:val="hy-AM"/>
        </w:rPr>
      </w:pPr>
    </w:p>
  </w:footnote>
  <w:footnote w:id="14">
    <w:p w:rsidR="00BA5CE5" w:rsidRPr="00565FC8" w:rsidRDefault="00BA5CE5"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A5CE5" w:rsidRPr="00E85250" w:rsidRDefault="00BA5CE5" w:rsidP="00D90640">
      <w:pPr>
        <w:widowControl w:val="0"/>
        <w:spacing w:after="160" w:line="360" w:lineRule="auto"/>
        <w:ind w:firstLine="709"/>
        <w:jc w:val="both"/>
        <w:rPr>
          <w:rFonts w:ascii="GHEA Grapalat" w:hAnsi="GHEA Grapalat"/>
          <w:lang w:val="hy-AM"/>
        </w:rPr>
      </w:pPr>
    </w:p>
    <w:p w:rsidR="00BA5CE5" w:rsidRPr="00D3436F" w:rsidRDefault="00BA5CE5">
      <w:pPr>
        <w:pStyle w:val="af2"/>
        <w:rPr>
          <w:lang w:val="hy-AM"/>
        </w:rPr>
      </w:pPr>
    </w:p>
  </w:footnote>
  <w:footnote w:id="15">
    <w:p w:rsidR="00BA5CE5" w:rsidRPr="00565FC8" w:rsidRDefault="00BA5CE5"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A5CE5" w:rsidRPr="00565FC8" w:rsidRDefault="00BA5CE5"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A5CE5" w:rsidRPr="00D3436F" w:rsidRDefault="00BA5CE5">
      <w:pPr>
        <w:pStyle w:val="af2"/>
        <w:rPr>
          <w:lang w:val="hy-AM"/>
        </w:rPr>
      </w:pPr>
    </w:p>
  </w:footnote>
  <w:footnote w:id="16">
    <w:p w:rsidR="00BA5CE5" w:rsidRPr="008842CE" w:rsidRDefault="00BA5CE5"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A5CE5" w:rsidRPr="00D3436F" w:rsidRDefault="00BA5CE5">
      <w:pPr>
        <w:pStyle w:val="af2"/>
        <w:rPr>
          <w:lang w:val="hy-AM"/>
        </w:rPr>
      </w:pPr>
    </w:p>
  </w:footnote>
  <w:footnote w:id="17">
    <w:p w:rsidR="00BA5CE5" w:rsidRPr="00092AC5" w:rsidRDefault="00BA5CE5"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BA5CE5" w:rsidRPr="00092AC5" w:rsidRDefault="00BA5CE5"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A5CE5" w:rsidRPr="00D3436F" w:rsidRDefault="00BA5CE5">
      <w:pPr>
        <w:pStyle w:val="af2"/>
        <w:rPr>
          <w:lang w:val="hy-AM"/>
        </w:rPr>
      </w:pPr>
    </w:p>
  </w:footnote>
  <w:footnote w:id="19">
    <w:p w:rsidR="00BA5CE5" w:rsidRPr="00092AC5" w:rsidRDefault="00BA5CE5"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BA5CE5" w:rsidRPr="00092AC5" w:rsidRDefault="00BA5CE5"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BA5CE5" w:rsidRPr="00092AC5" w:rsidRDefault="00BA5CE5">
      <w:pPr>
        <w:pStyle w:val="af2"/>
        <w:rPr>
          <w:sz w:val="16"/>
          <w:szCs w:val="16"/>
          <w:lang w:val="hy-AM"/>
        </w:rPr>
      </w:pPr>
    </w:p>
  </w:footnote>
  <w:footnote w:id="20">
    <w:p w:rsidR="00BA5CE5" w:rsidRPr="00BA5CE5" w:rsidRDefault="00BA5CE5" w:rsidP="008842CE">
      <w:pPr>
        <w:pStyle w:val="af2"/>
        <w:widowControl w:val="0"/>
        <w:jc w:val="both"/>
        <w:rPr>
          <w:rFonts w:ascii="GHEA Grapalat" w:hAnsi="GHEA Grapalat"/>
          <w:i/>
          <w:sz w:val="16"/>
          <w:szCs w:val="16"/>
          <w:lang w:val="hy-AM"/>
        </w:rPr>
      </w:pPr>
    </w:p>
  </w:footnote>
  <w:footnote w:id="21">
    <w:p w:rsidR="00BA5CE5" w:rsidRPr="00414EBE" w:rsidRDefault="00BA5CE5"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BA5CE5" w:rsidRPr="00414EBE" w:rsidRDefault="00BA5CE5"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5"/>
  </w:num>
  <w:num w:numId="4">
    <w:abstractNumId w:val="17"/>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4"/>
  </w:num>
  <w:num w:numId="13">
    <w:abstractNumId w:val="31"/>
  </w:num>
  <w:num w:numId="14">
    <w:abstractNumId w:val="12"/>
  </w:num>
  <w:num w:numId="15">
    <w:abstractNumId w:val="32"/>
  </w:num>
  <w:num w:numId="16">
    <w:abstractNumId w:val="15"/>
  </w:num>
  <w:num w:numId="17">
    <w:abstractNumId w:val="6"/>
  </w:num>
  <w:num w:numId="18">
    <w:abstractNumId w:val="0"/>
  </w:num>
  <w:num w:numId="19">
    <w:abstractNumId w:val="20"/>
  </w:num>
  <w:num w:numId="20">
    <w:abstractNumId w:val="20"/>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7"/>
  </w:num>
  <w:num w:numId="24">
    <w:abstractNumId w:val="24"/>
  </w:num>
  <w:num w:numId="25">
    <w:abstractNumId w:val="13"/>
  </w:num>
  <w:num w:numId="26">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6"/>
  </w:num>
  <w:num w:numId="29">
    <w:abstractNumId w:val="19"/>
  </w:num>
  <w:num w:numId="30">
    <w:abstractNumId w:val="14"/>
  </w:num>
  <w:num w:numId="31">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1"/>
  </w:num>
  <w:num w:numId="36">
    <w:abstractNumId w:val="21"/>
  </w:num>
  <w:num w:numId="3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0"/>
  </w:num>
  <w:num w:numId="40">
    <w:abstractNumId w:val="4"/>
  </w:num>
  <w:num w:numId="41">
    <w:abstractNumId w:val="3"/>
  </w:num>
  <w:num w:numId="42">
    <w:abstractNumId w:val="35"/>
  </w:num>
  <w:num w:numId="43">
    <w:abstractNumId w:val="33"/>
  </w:num>
  <w:num w:numId="44">
    <w:abstractNumId w:val="28"/>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07D13"/>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16F"/>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313"/>
    <w:rsid w:val="000C062F"/>
    <w:rsid w:val="000C07B4"/>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058"/>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57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44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0D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6CAD"/>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378"/>
    <w:rsid w:val="002D156F"/>
    <w:rsid w:val="002D1AAA"/>
    <w:rsid w:val="002D207D"/>
    <w:rsid w:val="002D20E8"/>
    <w:rsid w:val="002D236D"/>
    <w:rsid w:val="002D3C61"/>
    <w:rsid w:val="002D4250"/>
    <w:rsid w:val="002D4575"/>
    <w:rsid w:val="002D4EEB"/>
    <w:rsid w:val="002D5580"/>
    <w:rsid w:val="002D564C"/>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1A2"/>
    <w:rsid w:val="00413390"/>
    <w:rsid w:val="00413581"/>
    <w:rsid w:val="00413595"/>
    <w:rsid w:val="00414EBE"/>
    <w:rsid w:val="00416F1E"/>
    <w:rsid w:val="0041739A"/>
    <w:rsid w:val="004175B6"/>
    <w:rsid w:val="00417E48"/>
    <w:rsid w:val="00417F33"/>
    <w:rsid w:val="00421AEB"/>
    <w:rsid w:val="00422802"/>
    <w:rsid w:val="00423BB4"/>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837"/>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1C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08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2E6"/>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38A"/>
    <w:rsid w:val="005B5685"/>
    <w:rsid w:val="005B598A"/>
    <w:rsid w:val="005B6B3E"/>
    <w:rsid w:val="005B6B51"/>
    <w:rsid w:val="005B6DCF"/>
    <w:rsid w:val="005B6F10"/>
    <w:rsid w:val="005C0666"/>
    <w:rsid w:val="005C0D39"/>
    <w:rsid w:val="005C1BF7"/>
    <w:rsid w:val="005C1C00"/>
    <w:rsid w:val="005C1C99"/>
    <w:rsid w:val="005C4C12"/>
    <w:rsid w:val="005C5609"/>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B8B"/>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467C4"/>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C28"/>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626"/>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41D"/>
    <w:rsid w:val="0082440E"/>
    <w:rsid w:val="00824F68"/>
    <w:rsid w:val="008253F1"/>
    <w:rsid w:val="008258A1"/>
    <w:rsid w:val="00825AAE"/>
    <w:rsid w:val="00826193"/>
    <w:rsid w:val="008264EB"/>
    <w:rsid w:val="00827885"/>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3B17"/>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C15"/>
    <w:rsid w:val="008E6E51"/>
    <w:rsid w:val="008E6F9C"/>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072"/>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18F"/>
    <w:rsid w:val="00AB39E8"/>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3DAF"/>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5CE5"/>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2C5A"/>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52"/>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C44"/>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869"/>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2C1"/>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A5"/>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002"/>
    <w:rsid w:val="00E54297"/>
    <w:rsid w:val="00E54B2C"/>
    <w:rsid w:val="00E5510F"/>
    <w:rsid w:val="00E55EBF"/>
    <w:rsid w:val="00E6008B"/>
    <w:rsid w:val="00E6044F"/>
    <w:rsid w:val="00E60526"/>
    <w:rsid w:val="00E6288F"/>
    <w:rsid w:val="00E63619"/>
    <w:rsid w:val="00E6367A"/>
    <w:rsid w:val="00E63C8D"/>
    <w:rsid w:val="00E64337"/>
    <w:rsid w:val="00E6482F"/>
    <w:rsid w:val="00E6484C"/>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61"/>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EAA"/>
    <w:rsid w:val="00F40F31"/>
    <w:rsid w:val="00F4140F"/>
    <w:rsid w:val="00F41477"/>
    <w:rsid w:val="00F4264D"/>
    <w:rsid w:val="00F4393F"/>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22693606">
      <w:bodyDiv w:val="1"/>
      <w:marLeft w:val="0"/>
      <w:marRight w:val="0"/>
      <w:marTop w:val="0"/>
      <w:marBottom w:val="0"/>
      <w:divBdr>
        <w:top w:val="none" w:sz="0" w:space="0" w:color="auto"/>
        <w:left w:val="none" w:sz="0" w:space="0" w:color="auto"/>
        <w:bottom w:val="none" w:sz="0" w:space="0" w:color="auto"/>
        <w:right w:val="none" w:sz="0" w:space="0" w:color="auto"/>
      </w:divBdr>
      <w:divsChild>
        <w:div w:id="2065786410">
          <w:marLeft w:val="0"/>
          <w:marRight w:val="0"/>
          <w:marTop w:val="0"/>
          <w:marBottom w:val="0"/>
          <w:divBdr>
            <w:top w:val="none" w:sz="0" w:space="0" w:color="auto"/>
            <w:left w:val="none" w:sz="0" w:space="0" w:color="auto"/>
            <w:bottom w:val="none" w:sz="0" w:space="0" w:color="auto"/>
            <w:right w:val="none" w:sz="0" w:space="0" w:color="auto"/>
          </w:divBdr>
          <w:divsChild>
            <w:div w:id="204224659">
              <w:marLeft w:val="0"/>
              <w:marRight w:val="0"/>
              <w:marTop w:val="0"/>
              <w:marBottom w:val="0"/>
              <w:divBdr>
                <w:top w:val="none" w:sz="0" w:space="0" w:color="auto"/>
                <w:left w:val="none" w:sz="0" w:space="0" w:color="auto"/>
                <w:bottom w:val="none" w:sz="0" w:space="0" w:color="auto"/>
                <w:right w:val="none" w:sz="0" w:space="0" w:color="auto"/>
              </w:divBdr>
              <w:divsChild>
                <w:div w:id="1409377064">
                  <w:marLeft w:val="0"/>
                  <w:marRight w:val="0"/>
                  <w:marTop w:val="0"/>
                  <w:marBottom w:val="0"/>
                  <w:divBdr>
                    <w:top w:val="none" w:sz="0" w:space="0" w:color="auto"/>
                    <w:left w:val="none" w:sz="0" w:space="0" w:color="auto"/>
                    <w:bottom w:val="none" w:sz="0" w:space="0" w:color="auto"/>
                    <w:right w:val="none" w:sz="0" w:space="0" w:color="auto"/>
                  </w:divBdr>
                  <w:divsChild>
                    <w:div w:id="10058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24134">
      <w:bodyDiv w:val="1"/>
      <w:marLeft w:val="0"/>
      <w:marRight w:val="0"/>
      <w:marTop w:val="0"/>
      <w:marBottom w:val="0"/>
      <w:divBdr>
        <w:top w:val="none" w:sz="0" w:space="0" w:color="auto"/>
        <w:left w:val="none" w:sz="0" w:space="0" w:color="auto"/>
        <w:bottom w:val="none" w:sz="0" w:space="0" w:color="auto"/>
        <w:right w:val="none" w:sz="0" w:space="0" w:color="auto"/>
      </w:divBdr>
      <w:divsChild>
        <w:div w:id="96172351">
          <w:marLeft w:val="0"/>
          <w:marRight w:val="0"/>
          <w:marTop w:val="0"/>
          <w:marBottom w:val="0"/>
          <w:divBdr>
            <w:top w:val="none" w:sz="0" w:space="0" w:color="auto"/>
            <w:left w:val="none" w:sz="0" w:space="0" w:color="auto"/>
            <w:bottom w:val="none" w:sz="0" w:space="0" w:color="auto"/>
            <w:right w:val="none" w:sz="0" w:space="0" w:color="auto"/>
          </w:divBdr>
          <w:divsChild>
            <w:div w:id="1874073855">
              <w:marLeft w:val="0"/>
              <w:marRight w:val="0"/>
              <w:marTop w:val="0"/>
              <w:marBottom w:val="0"/>
              <w:divBdr>
                <w:top w:val="none" w:sz="0" w:space="0" w:color="auto"/>
                <w:left w:val="none" w:sz="0" w:space="0" w:color="auto"/>
                <w:bottom w:val="none" w:sz="0" w:space="0" w:color="auto"/>
                <w:right w:val="none" w:sz="0" w:space="0" w:color="auto"/>
              </w:divBdr>
              <w:divsChild>
                <w:div w:id="1148395969">
                  <w:marLeft w:val="0"/>
                  <w:marRight w:val="0"/>
                  <w:marTop w:val="0"/>
                  <w:marBottom w:val="0"/>
                  <w:divBdr>
                    <w:top w:val="none" w:sz="0" w:space="0" w:color="auto"/>
                    <w:left w:val="none" w:sz="0" w:space="0" w:color="auto"/>
                    <w:bottom w:val="none" w:sz="0" w:space="0" w:color="auto"/>
                    <w:right w:val="none" w:sz="0" w:space="0" w:color="auto"/>
                  </w:divBdr>
                  <w:divsChild>
                    <w:div w:id="12782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16361683">
      <w:bodyDiv w:val="1"/>
      <w:marLeft w:val="0"/>
      <w:marRight w:val="0"/>
      <w:marTop w:val="0"/>
      <w:marBottom w:val="0"/>
      <w:divBdr>
        <w:top w:val="none" w:sz="0" w:space="0" w:color="auto"/>
        <w:left w:val="none" w:sz="0" w:space="0" w:color="auto"/>
        <w:bottom w:val="none" w:sz="0" w:space="0" w:color="auto"/>
        <w:right w:val="none" w:sz="0" w:space="0" w:color="auto"/>
      </w:divBdr>
      <w:divsChild>
        <w:div w:id="1147210390">
          <w:marLeft w:val="0"/>
          <w:marRight w:val="0"/>
          <w:marTop w:val="0"/>
          <w:marBottom w:val="0"/>
          <w:divBdr>
            <w:top w:val="none" w:sz="0" w:space="0" w:color="auto"/>
            <w:left w:val="none" w:sz="0" w:space="0" w:color="auto"/>
            <w:bottom w:val="none" w:sz="0" w:space="0" w:color="auto"/>
            <w:right w:val="none" w:sz="0" w:space="0" w:color="auto"/>
          </w:divBdr>
          <w:divsChild>
            <w:div w:id="1885406293">
              <w:marLeft w:val="0"/>
              <w:marRight w:val="0"/>
              <w:marTop w:val="0"/>
              <w:marBottom w:val="0"/>
              <w:divBdr>
                <w:top w:val="none" w:sz="0" w:space="0" w:color="auto"/>
                <w:left w:val="none" w:sz="0" w:space="0" w:color="auto"/>
                <w:bottom w:val="none" w:sz="0" w:space="0" w:color="auto"/>
                <w:right w:val="none" w:sz="0" w:space="0" w:color="auto"/>
              </w:divBdr>
              <w:divsChild>
                <w:div w:id="249900158">
                  <w:marLeft w:val="0"/>
                  <w:marRight w:val="0"/>
                  <w:marTop w:val="0"/>
                  <w:marBottom w:val="0"/>
                  <w:divBdr>
                    <w:top w:val="none" w:sz="0" w:space="0" w:color="auto"/>
                    <w:left w:val="none" w:sz="0" w:space="0" w:color="auto"/>
                    <w:bottom w:val="none" w:sz="0" w:space="0" w:color="auto"/>
                    <w:right w:val="none" w:sz="0" w:space="0" w:color="auto"/>
                  </w:divBdr>
                  <w:divsChild>
                    <w:div w:id="43189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509336">
      <w:bodyDiv w:val="1"/>
      <w:marLeft w:val="0"/>
      <w:marRight w:val="0"/>
      <w:marTop w:val="0"/>
      <w:marBottom w:val="0"/>
      <w:divBdr>
        <w:top w:val="none" w:sz="0" w:space="0" w:color="auto"/>
        <w:left w:val="none" w:sz="0" w:space="0" w:color="auto"/>
        <w:bottom w:val="none" w:sz="0" w:space="0" w:color="auto"/>
        <w:right w:val="none" w:sz="0" w:space="0" w:color="auto"/>
      </w:divBdr>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740376">
      <w:bodyDiv w:val="1"/>
      <w:marLeft w:val="0"/>
      <w:marRight w:val="0"/>
      <w:marTop w:val="0"/>
      <w:marBottom w:val="0"/>
      <w:divBdr>
        <w:top w:val="none" w:sz="0" w:space="0" w:color="auto"/>
        <w:left w:val="none" w:sz="0" w:space="0" w:color="auto"/>
        <w:bottom w:val="none" w:sz="0" w:space="0" w:color="auto"/>
        <w:right w:val="none" w:sz="0" w:space="0" w:color="auto"/>
      </w:divBdr>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737776">
      <w:bodyDiv w:val="1"/>
      <w:marLeft w:val="0"/>
      <w:marRight w:val="0"/>
      <w:marTop w:val="0"/>
      <w:marBottom w:val="0"/>
      <w:divBdr>
        <w:top w:val="none" w:sz="0" w:space="0" w:color="auto"/>
        <w:left w:val="none" w:sz="0" w:space="0" w:color="auto"/>
        <w:bottom w:val="none" w:sz="0" w:space="0" w:color="auto"/>
        <w:right w:val="none" w:sz="0" w:space="0" w:color="auto"/>
      </w:divBdr>
      <w:divsChild>
        <w:div w:id="779373855">
          <w:marLeft w:val="0"/>
          <w:marRight w:val="0"/>
          <w:marTop w:val="0"/>
          <w:marBottom w:val="0"/>
          <w:divBdr>
            <w:top w:val="none" w:sz="0" w:space="0" w:color="auto"/>
            <w:left w:val="none" w:sz="0" w:space="0" w:color="auto"/>
            <w:bottom w:val="none" w:sz="0" w:space="0" w:color="auto"/>
            <w:right w:val="none" w:sz="0" w:space="0" w:color="auto"/>
          </w:divBdr>
          <w:divsChild>
            <w:div w:id="1136989860">
              <w:marLeft w:val="0"/>
              <w:marRight w:val="0"/>
              <w:marTop w:val="0"/>
              <w:marBottom w:val="0"/>
              <w:divBdr>
                <w:top w:val="none" w:sz="0" w:space="0" w:color="auto"/>
                <w:left w:val="none" w:sz="0" w:space="0" w:color="auto"/>
                <w:bottom w:val="none" w:sz="0" w:space="0" w:color="auto"/>
                <w:right w:val="none" w:sz="0" w:space="0" w:color="auto"/>
              </w:divBdr>
              <w:divsChild>
                <w:div w:id="1758363619">
                  <w:marLeft w:val="0"/>
                  <w:marRight w:val="0"/>
                  <w:marTop w:val="0"/>
                  <w:marBottom w:val="0"/>
                  <w:divBdr>
                    <w:top w:val="none" w:sz="0" w:space="0" w:color="auto"/>
                    <w:left w:val="none" w:sz="0" w:space="0" w:color="auto"/>
                    <w:bottom w:val="none" w:sz="0" w:space="0" w:color="auto"/>
                    <w:right w:val="none" w:sz="0" w:space="0" w:color="auto"/>
                  </w:divBdr>
                  <w:divsChild>
                    <w:div w:id="106433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361729">
      <w:bodyDiv w:val="1"/>
      <w:marLeft w:val="0"/>
      <w:marRight w:val="0"/>
      <w:marTop w:val="0"/>
      <w:marBottom w:val="0"/>
      <w:divBdr>
        <w:top w:val="none" w:sz="0" w:space="0" w:color="auto"/>
        <w:left w:val="none" w:sz="0" w:space="0" w:color="auto"/>
        <w:bottom w:val="none" w:sz="0" w:space="0" w:color="auto"/>
        <w:right w:val="none" w:sz="0" w:space="0" w:color="auto"/>
      </w:divBdr>
      <w:divsChild>
        <w:div w:id="394821335">
          <w:marLeft w:val="0"/>
          <w:marRight w:val="0"/>
          <w:marTop w:val="0"/>
          <w:marBottom w:val="0"/>
          <w:divBdr>
            <w:top w:val="none" w:sz="0" w:space="0" w:color="auto"/>
            <w:left w:val="none" w:sz="0" w:space="0" w:color="auto"/>
            <w:bottom w:val="none" w:sz="0" w:space="0" w:color="auto"/>
            <w:right w:val="none" w:sz="0" w:space="0" w:color="auto"/>
          </w:divBdr>
          <w:divsChild>
            <w:div w:id="1777408286">
              <w:marLeft w:val="0"/>
              <w:marRight w:val="0"/>
              <w:marTop w:val="0"/>
              <w:marBottom w:val="0"/>
              <w:divBdr>
                <w:top w:val="none" w:sz="0" w:space="0" w:color="auto"/>
                <w:left w:val="none" w:sz="0" w:space="0" w:color="auto"/>
                <w:bottom w:val="none" w:sz="0" w:space="0" w:color="auto"/>
                <w:right w:val="none" w:sz="0" w:space="0" w:color="auto"/>
              </w:divBdr>
              <w:divsChild>
                <w:div w:id="822042900">
                  <w:marLeft w:val="0"/>
                  <w:marRight w:val="0"/>
                  <w:marTop w:val="0"/>
                  <w:marBottom w:val="0"/>
                  <w:divBdr>
                    <w:top w:val="none" w:sz="0" w:space="0" w:color="auto"/>
                    <w:left w:val="none" w:sz="0" w:space="0" w:color="auto"/>
                    <w:bottom w:val="none" w:sz="0" w:space="0" w:color="auto"/>
                    <w:right w:val="none" w:sz="0" w:space="0" w:color="auto"/>
                  </w:divBdr>
                  <w:divsChild>
                    <w:div w:id="9932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057663">
      <w:bodyDiv w:val="1"/>
      <w:marLeft w:val="0"/>
      <w:marRight w:val="0"/>
      <w:marTop w:val="0"/>
      <w:marBottom w:val="0"/>
      <w:divBdr>
        <w:top w:val="none" w:sz="0" w:space="0" w:color="auto"/>
        <w:left w:val="none" w:sz="0" w:space="0" w:color="auto"/>
        <w:bottom w:val="none" w:sz="0" w:space="0" w:color="auto"/>
        <w:right w:val="none" w:sz="0" w:space="0" w:color="auto"/>
      </w:divBdr>
      <w:divsChild>
        <w:div w:id="1532497062">
          <w:marLeft w:val="0"/>
          <w:marRight w:val="0"/>
          <w:marTop w:val="0"/>
          <w:marBottom w:val="0"/>
          <w:divBdr>
            <w:top w:val="none" w:sz="0" w:space="0" w:color="auto"/>
            <w:left w:val="none" w:sz="0" w:space="0" w:color="auto"/>
            <w:bottom w:val="none" w:sz="0" w:space="0" w:color="auto"/>
            <w:right w:val="none" w:sz="0" w:space="0" w:color="auto"/>
          </w:divBdr>
          <w:divsChild>
            <w:div w:id="1181047783">
              <w:marLeft w:val="0"/>
              <w:marRight w:val="0"/>
              <w:marTop w:val="0"/>
              <w:marBottom w:val="0"/>
              <w:divBdr>
                <w:top w:val="none" w:sz="0" w:space="0" w:color="auto"/>
                <w:left w:val="none" w:sz="0" w:space="0" w:color="auto"/>
                <w:bottom w:val="none" w:sz="0" w:space="0" w:color="auto"/>
                <w:right w:val="none" w:sz="0" w:space="0" w:color="auto"/>
              </w:divBdr>
              <w:divsChild>
                <w:div w:id="1047876532">
                  <w:marLeft w:val="0"/>
                  <w:marRight w:val="0"/>
                  <w:marTop w:val="0"/>
                  <w:marBottom w:val="0"/>
                  <w:divBdr>
                    <w:top w:val="none" w:sz="0" w:space="0" w:color="auto"/>
                    <w:left w:val="none" w:sz="0" w:space="0" w:color="auto"/>
                    <w:bottom w:val="none" w:sz="0" w:space="0" w:color="auto"/>
                    <w:right w:val="none" w:sz="0" w:space="0" w:color="auto"/>
                  </w:divBdr>
                  <w:divsChild>
                    <w:div w:id="677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150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21200972">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9354600">
      <w:bodyDiv w:val="1"/>
      <w:marLeft w:val="0"/>
      <w:marRight w:val="0"/>
      <w:marTop w:val="0"/>
      <w:marBottom w:val="0"/>
      <w:divBdr>
        <w:top w:val="none" w:sz="0" w:space="0" w:color="auto"/>
        <w:left w:val="none" w:sz="0" w:space="0" w:color="auto"/>
        <w:bottom w:val="none" w:sz="0" w:space="0" w:color="auto"/>
        <w:right w:val="none" w:sz="0" w:space="0" w:color="auto"/>
      </w:divBdr>
      <w:divsChild>
        <w:div w:id="99569679">
          <w:marLeft w:val="0"/>
          <w:marRight w:val="0"/>
          <w:marTop w:val="0"/>
          <w:marBottom w:val="0"/>
          <w:divBdr>
            <w:top w:val="none" w:sz="0" w:space="0" w:color="auto"/>
            <w:left w:val="none" w:sz="0" w:space="0" w:color="auto"/>
            <w:bottom w:val="none" w:sz="0" w:space="0" w:color="auto"/>
            <w:right w:val="none" w:sz="0" w:space="0" w:color="auto"/>
          </w:divBdr>
          <w:divsChild>
            <w:div w:id="1886793137">
              <w:marLeft w:val="0"/>
              <w:marRight w:val="0"/>
              <w:marTop w:val="0"/>
              <w:marBottom w:val="0"/>
              <w:divBdr>
                <w:top w:val="none" w:sz="0" w:space="0" w:color="auto"/>
                <w:left w:val="none" w:sz="0" w:space="0" w:color="auto"/>
                <w:bottom w:val="none" w:sz="0" w:space="0" w:color="auto"/>
                <w:right w:val="none" w:sz="0" w:space="0" w:color="auto"/>
              </w:divBdr>
              <w:divsChild>
                <w:div w:id="887374198">
                  <w:marLeft w:val="0"/>
                  <w:marRight w:val="0"/>
                  <w:marTop w:val="0"/>
                  <w:marBottom w:val="0"/>
                  <w:divBdr>
                    <w:top w:val="none" w:sz="0" w:space="0" w:color="auto"/>
                    <w:left w:val="none" w:sz="0" w:space="0" w:color="auto"/>
                    <w:bottom w:val="none" w:sz="0" w:space="0" w:color="auto"/>
                    <w:right w:val="none" w:sz="0" w:space="0" w:color="auto"/>
                  </w:divBdr>
                  <w:divsChild>
                    <w:div w:id="159701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75779-A67B-442F-87DD-39B02B297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TotalTime>
  <Pages>1</Pages>
  <Words>23038</Words>
  <Characters>131322</Characters>
  <Application>Microsoft Office Word</Application>
  <DocSecurity>0</DocSecurity>
  <Lines>1094</Lines>
  <Paragraphs>308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154052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746</cp:revision>
  <cp:lastPrinted>2019-12-14T20:32:00Z</cp:lastPrinted>
  <dcterms:created xsi:type="dcterms:W3CDTF">2019-10-28T07:04:00Z</dcterms:created>
  <dcterms:modified xsi:type="dcterms:W3CDTF">2020-02-05T17:52:00Z</dcterms:modified>
</cp:coreProperties>
</file>